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54CBF80A"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roofErr w:type="gramStart"/>
      <w:r w:rsidR="0016249B" w:rsidRPr="00F20995">
        <w:rPr>
          <w:rFonts w:eastAsia="Times New Roman" w:cs="Times New Roman"/>
          <w:b/>
          <w:highlight w:val="yellow"/>
          <w:lang w:eastAsia="cs-CZ"/>
        </w:rPr>
        <w:t>…</w:t>
      </w:r>
      <w:r w:rsidR="0016249B">
        <w:rPr>
          <w:rFonts w:eastAsia="Times New Roman" w:cs="Times New Roman"/>
          <w:b/>
          <w:highlight w:val="yellow"/>
          <w:lang w:eastAsia="cs-CZ"/>
        </w:rPr>
        <w:t>….</w:t>
      </w:r>
      <w:proofErr w:type="gramEnd"/>
      <w:r w:rsidR="0016249B">
        <w:rPr>
          <w:rFonts w:eastAsia="Times New Roman" w:cs="Times New Roman"/>
          <w:b/>
          <w:highlight w:val="yellow"/>
          <w:lang w:eastAsia="cs-CZ"/>
        </w:rPr>
        <w:t>, č.j.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16249B" w:rsidRDefault="00D85C5B">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r>
      <w:r w:rsidRPr="0016249B">
        <w:rPr>
          <w:rFonts w:eastAsia="Times New Roman" w:cs="Times New Roman"/>
          <w:lang w:eastAsia="cs-CZ"/>
        </w:rPr>
        <w:t>Praha 1 - Nové Město, Dlážděná 1003/7, PSČ 110 00</w:t>
      </w:r>
    </w:p>
    <w:p w14:paraId="3D71A1C3" w14:textId="77777777" w:rsidR="00D85C5B" w:rsidRPr="0016249B" w:rsidRDefault="00D85C5B">
      <w:pPr>
        <w:overflowPunct w:val="0"/>
        <w:autoSpaceDE w:val="0"/>
        <w:autoSpaceDN w:val="0"/>
        <w:adjustRightInd w:val="0"/>
        <w:spacing w:after="0" w:line="240" w:lineRule="auto"/>
        <w:textAlignment w:val="baseline"/>
        <w:rPr>
          <w:rFonts w:eastAsia="Times New Roman" w:cs="Times New Roman"/>
          <w:lang w:eastAsia="cs-CZ"/>
        </w:rPr>
      </w:pPr>
      <w:r w:rsidRPr="0016249B">
        <w:rPr>
          <w:rFonts w:eastAsia="Times New Roman" w:cs="Times New Roman"/>
          <w:lang w:eastAsia="cs-CZ"/>
        </w:rPr>
        <w:tab/>
      </w:r>
      <w:r w:rsidRPr="0016249B">
        <w:rPr>
          <w:rFonts w:eastAsia="Times New Roman" w:cs="Times New Roman"/>
          <w:lang w:eastAsia="cs-CZ"/>
        </w:rPr>
        <w:tab/>
        <w:t>IČ 70994234, DIČ CZ70994234</w:t>
      </w:r>
    </w:p>
    <w:p w14:paraId="3FC9E81D" w14:textId="2FF77345" w:rsidR="0016249B" w:rsidRDefault="00F20995">
      <w:pPr>
        <w:overflowPunct w:val="0"/>
        <w:autoSpaceDE w:val="0"/>
        <w:autoSpaceDN w:val="0"/>
        <w:adjustRightInd w:val="0"/>
        <w:spacing w:after="0" w:line="240" w:lineRule="auto"/>
        <w:ind w:left="1413"/>
        <w:textAlignment w:val="baseline"/>
        <w:rPr>
          <w:rFonts w:eastAsia="Times New Roman" w:cs="Times New Roman"/>
          <w:lang w:eastAsia="cs-CZ"/>
        </w:rPr>
      </w:pPr>
      <w:r w:rsidRPr="0016249B">
        <w:rPr>
          <w:rFonts w:eastAsia="Times New Roman" w:cs="Times New Roman"/>
          <w:lang w:eastAsia="cs-CZ"/>
        </w:rPr>
        <w:tab/>
      </w:r>
      <w:r w:rsidR="0016249B" w:rsidRPr="005641D5">
        <w:rPr>
          <w:rFonts w:eastAsia="Times New Roman" w:cs="Times New Roman"/>
          <w:lang w:eastAsia="cs-CZ"/>
        </w:rPr>
        <w:t>Z</w:t>
      </w:r>
      <w:r w:rsidR="00D85C5B" w:rsidRPr="005641D5">
        <w:rPr>
          <w:rFonts w:eastAsia="Times New Roman" w:cs="Times New Roman"/>
          <w:lang w:eastAsia="cs-CZ"/>
        </w:rPr>
        <w:t>astoupená</w:t>
      </w:r>
      <w:r w:rsidR="0016249B" w:rsidRPr="005641D5">
        <w:rPr>
          <w:rFonts w:eastAsia="Times New Roman" w:cs="Times New Roman"/>
          <w:lang w:eastAsia="cs-CZ"/>
        </w:rPr>
        <w:t>:</w:t>
      </w:r>
      <w:r w:rsidR="00D85C5B" w:rsidRPr="005641D5">
        <w:rPr>
          <w:rFonts w:eastAsia="Times New Roman" w:cs="Times New Roman"/>
          <w:lang w:eastAsia="cs-CZ"/>
        </w:rPr>
        <w:t xml:space="preserve"> </w:t>
      </w:r>
      <w:r w:rsidR="0016249B" w:rsidRPr="0016249B">
        <w:rPr>
          <w:rFonts w:eastAsia="Times New Roman" w:cs="Times New Roman"/>
          <w:b/>
          <w:lang w:eastAsia="cs-CZ"/>
        </w:rPr>
        <w:t>Ing. Martinem Kašparem</w:t>
      </w:r>
      <w:r w:rsidR="0016249B" w:rsidRPr="0016249B">
        <w:rPr>
          <w:rFonts w:eastAsia="Times New Roman" w:cs="Times New Roman"/>
          <w:lang w:eastAsia="cs-CZ"/>
        </w:rPr>
        <w:t xml:space="preserve">, ředitelem Oblastního ředitelství </w:t>
      </w:r>
      <w:r w:rsidR="0016249B" w:rsidRPr="0016249B">
        <w:rPr>
          <w:rFonts w:eastAsia="Times New Roman" w:cs="Times New Roman"/>
          <w:lang w:eastAsia="cs-CZ"/>
        </w:rPr>
        <w:tab/>
        <w:t>Ústí nad Labem</w:t>
      </w:r>
    </w:p>
    <w:p w14:paraId="75D45E8C" w14:textId="430DFD86" w:rsidR="00D85C5B" w:rsidRDefault="00D85C5B">
      <w:pPr>
        <w:overflowPunct w:val="0"/>
        <w:autoSpaceDE w:val="0"/>
        <w:autoSpaceDN w:val="0"/>
        <w:adjustRightInd w:val="0"/>
        <w:spacing w:after="0" w:line="240" w:lineRule="auto"/>
        <w:textAlignment w:val="baseline"/>
        <w:rPr>
          <w:rFonts w:eastAsia="Times New Roman" w:cs="Times New Roman"/>
          <w:lang w:eastAsia="cs-CZ"/>
        </w:rPr>
      </w:pPr>
    </w:p>
    <w:p w14:paraId="30635962" w14:textId="06800542" w:rsidR="0016249B" w:rsidRPr="00E568EC" w:rsidRDefault="0016249B">
      <w:pPr>
        <w:overflowPunct w:val="0"/>
        <w:autoSpaceDE w:val="0"/>
        <w:autoSpaceDN w:val="0"/>
        <w:adjustRightInd w:val="0"/>
        <w:spacing w:after="0" w:line="240" w:lineRule="auto"/>
        <w:ind w:left="705" w:firstLine="708"/>
        <w:jc w:val="both"/>
        <w:textAlignment w:val="baseline"/>
        <w:rPr>
          <w:rFonts w:eastAsia="Times New Roman" w:cs="Times New Roman"/>
          <w:b/>
          <w:lang w:eastAsia="cs-CZ"/>
        </w:rPr>
      </w:pPr>
      <w:r>
        <w:rPr>
          <w:rFonts w:eastAsia="Times New Roman" w:cs="Times New Roman"/>
          <w:lang w:eastAsia="cs-CZ"/>
        </w:rPr>
        <w:tab/>
      </w:r>
      <w:r w:rsidRPr="00E568EC">
        <w:rPr>
          <w:rFonts w:eastAsia="Times New Roman" w:cs="Times New Roman"/>
          <w:b/>
          <w:lang w:eastAsia="cs-CZ"/>
        </w:rPr>
        <w:t>Adresa pro doručování písemností v listinné a elektronické podobě:</w:t>
      </w:r>
    </w:p>
    <w:p w14:paraId="6E68C5C9" w14:textId="77777777" w:rsidR="0016249B" w:rsidRPr="00E568EC" w:rsidRDefault="0016249B">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sidRPr="00E568EC">
        <w:rPr>
          <w:rFonts w:eastAsia="Times New Roman" w:cs="Times New Roman"/>
          <w:lang w:eastAsia="cs-CZ"/>
        </w:rPr>
        <w:t>Správa železnic, státní organizace</w:t>
      </w:r>
    </w:p>
    <w:p w14:paraId="4478B145" w14:textId="77777777" w:rsidR="0016249B" w:rsidRPr="00E568EC" w:rsidRDefault="0016249B">
      <w:pPr>
        <w:overflowPunct w:val="0"/>
        <w:autoSpaceDE w:val="0"/>
        <w:autoSpaceDN w:val="0"/>
        <w:adjustRightInd w:val="0"/>
        <w:spacing w:after="0" w:line="240" w:lineRule="auto"/>
        <w:ind w:left="1413"/>
        <w:jc w:val="both"/>
        <w:textAlignment w:val="baseline"/>
        <w:rPr>
          <w:rFonts w:eastAsia="Times New Roman" w:cs="Times New Roman"/>
          <w:lang w:eastAsia="cs-CZ"/>
        </w:rPr>
      </w:pPr>
      <w:r w:rsidRPr="00E568EC">
        <w:rPr>
          <w:rFonts w:eastAsia="Times New Roman" w:cs="Times New Roman"/>
          <w:lang w:eastAsia="cs-CZ"/>
        </w:rPr>
        <w:t xml:space="preserve">Oblastní ředitelství Ústí nad Labem, Železničářská 1386/31, 400 03 </w:t>
      </w:r>
      <w:r w:rsidRPr="00E568EC">
        <w:rPr>
          <w:rFonts w:eastAsia="Times New Roman" w:cs="Times New Roman"/>
          <w:lang w:eastAsia="cs-CZ"/>
        </w:rPr>
        <w:tab/>
      </w:r>
      <w:r w:rsidRPr="00E568EC">
        <w:rPr>
          <w:rFonts w:eastAsia="Times New Roman" w:cs="Times New Roman"/>
          <w:lang w:eastAsia="cs-CZ"/>
        </w:rPr>
        <w:tab/>
        <w:t>Ústí nad Labem</w:t>
      </w:r>
    </w:p>
    <w:p w14:paraId="65358AA4" w14:textId="77777777" w:rsidR="0016249B" w:rsidRPr="00E568EC" w:rsidRDefault="0016249B">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sidRPr="00E568EC">
        <w:rPr>
          <w:rFonts w:eastAsia="Times New Roman" w:cs="Times New Roman"/>
          <w:lang w:eastAsia="cs-CZ"/>
        </w:rPr>
        <w:t>ePodatelnaORNUL@spravazeleznic.cz</w:t>
      </w:r>
    </w:p>
    <w:p w14:paraId="5214A8F8" w14:textId="77777777" w:rsidR="0016249B" w:rsidRPr="00E568EC" w:rsidRDefault="0016249B">
      <w:pPr>
        <w:overflowPunct w:val="0"/>
        <w:autoSpaceDE w:val="0"/>
        <w:autoSpaceDN w:val="0"/>
        <w:adjustRightInd w:val="0"/>
        <w:spacing w:after="0" w:line="240" w:lineRule="auto"/>
        <w:jc w:val="both"/>
        <w:textAlignment w:val="baseline"/>
        <w:rPr>
          <w:rFonts w:eastAsia="Times New Roman" w:cs="Times New Roman"/>
          <w:lang w:eastAsia="cs-CZ"/>
        </w:rPr>
      </w:pPr>
    </w:p>
    <w:p w14:paraId="7DA30170" w14:textId="77777777" w:rsidR="0016249B" w:rsidRPr="00E568EC" w:rsidRDefault="0016249B">
      <w:pPr>
        <w:overflowPunct w:val="0"/>
        <w:autoSpaceDE w:val="0"/>
        <w:autoSpaceDN w:val="0"/>
        <w:adjustRightInd w:val="0"/>
        <w:spacing w:after="0" w:line="240" w:lineRule="auto"/>
        <w:ind w:left="1413"/>
        <w:jc w:val="both"/>
        <w:textAlignment w:val="baseline"/>
        <w:rPr>
          <w:rFonts w:eastAsia="Times New Roman" w:cs="Times New Roman"/>
          <w:b/>
          <w:lang w:eastAsia="cs-CZ"/>
        </w:rPr>
      </w:pPr>
      <w:r w:rsidRPr="00E568EC">
        <w:rPr>
          <w:rFonts w:eastAsia="Times New Roman" w:cs="Times New Roman"/>
          <w:b/>
          <w:lang w:eastAsia="cs-CZ"/>
        </w:rPr>
        <w:t>Adresa pro doručování daňových dokladů v listinné a elektronické podobě:</w:t>
      </w:r>
    </w:p>
    <w:p w14:paraId="717B3399" w14:textId="77777777" w:rsidR="0016249B" w:rsidRPr="00E568EC" w:rsidRDefault="0016249B">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E568EC">
        <w:rPr>
          <w:rFonts w:eastAsia="Times New Roman" w:cs="Times New Roman"/>
          <w:lang w:eastAsia="cs-CZ"/>
        </w:rPr>
        <w:t>Správa železnic, státní organizace</w:t>
      </w:r>
    </w:p>
    <w:p w14:paraId="1E7775FC" w14:textId="77777777" w:rsidR="0016249B" w:rsidRPr="00E568EC" w:rsidRDefault="0016249B">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E568EC">
        <w:rPr>
          <w:rFonts w:eastAsia="Times New Roman" w:cs="Times New Roman"/>
          <w:lang w:eastAsia="cs-CZ"/>
        </w:rPr>
        <w:t>Centrální finanční účtárna Čechy, Náměstí Jana Pernera 217, 530 02 Pardubice</w:t>
      </w:r>
    </w:p>
    <w:p w14:paraId="67F612B2" w14:textId="77777777" w:rsidR="0016249B" w:rsidRPr="007A4263" w:rsidRDefault="0016249B">
      <w:pPr>
        <w:overflowPunct w:val="0"/>
        <w:autoSpaceDE w:val="0"/>
        <w:autoSpaceDN w:val="0"/>
        <w:adjustRightInd w:val="0"/>
        <w:spacing w:after="0" w:line="240" w:lineRule="auto"/>
        <w:ind w:left="1416"/>
        <w:jc w:val="both"/>
        <w:textAlignment w:val="baseline"/>
        <w:rPr>
          <w:rFonts w:eastAsia="Times New Roman" w:cs="Times New Roman"/>
          <w:lang w:eastAsia="cs-CZ"/>
        </w:rPr>
      </w:pPr>
      <w:r w:rsidRPr="00E568EC">
        <w:rPr>
          <w:rFonts w:eastAsia="Times New Roman" w:cs="Times New Roman"/>
          <w:lang w:eastAsia="cs-CZ"/>
        </w:rPr>
        <w:t>ePodatelnaCFU@spravazeleznic.cz</w:t>
      </w:r>
    </w:p>
    <w:p w14:paraId="663821CF" w14:textId="77777777" w:rsidR="0016249B" w:rsidRPr="000C5DA0" w:rsidRDefault="0016249B" w:rsidP="0016249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641D5" w:rsidRDefault="00D85C5B" w:rsidP="002B378D">
      <w:pPr>
        <w:overflowPunct w:val="0"/>
        <w:autoSpaceDE w:val="0"/>
        <w:autoSpaceDN w:val="0"/>
        <w:adjustRightInd w:val="0"/>
        <w:spacing w:after="0" w:line="240" w:lineRule="auto"/>
        <w:textAlignment w:val="baseline"/>
        <w:rPr>
          <w:rFonts w:eastAsia="Times New Roman" w:cs="Times New Roman"/>
          <w:iCs/>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641D5">
        <w:rPr>
          <w:rFonts w:eastAsia="Times New Roman" w:cs="Times New Roman"/>
          <w:iCs/>
          <w:highlight w:val="green"/>
          <w:lang w:eastAsia="cs-CZ"/>
        </w:rPr>
        <w:t>jméno osoby</w:t>
      </w:r>
    </w:p>
    <w:p w14:paraId="05A19514" w14:textId="77777777" w:rsidR="00D85C5B" w:rsidRPr="005641D5" w:rsidRDefault="00D85C5B" w:rsidP="002B378D">
      <w:pPr>
        <w:overflowPunct w:val="0"/>
        <w:autoSpaceDE w:val="0"/>
        <w:autoSpaceDN w:val="0"/>
        <w:adjustRightInd w:val="0"/>
        <w:spacing w:after="0" w:line="240" w:lineRule="auto"/>
        <w:textAlignment w:val="baseline"/>
        <w:rPr>
          <w:rFonts w:eastAsia="Times New Roman" w:cs="Times New Roman"/>
          <w:iCs/>
          <w:highlight w:val="green"/>
          <w:lang w:eastAsia="cs-CZ"/>
        </w:rPr>
      </w:pPr>
      <w:r w:rsidRPr="005641D5">
        <w:rPr>
          <w:rFonts w:eastAsia="Times New Roman" w:cs="Times New Roman"/>
          <w:iCs/>
          <w:highlight w:val="green"/>
          <w:lang w:eastAsia="cs-CZ"/>
        </w:rPr>
        <w:tab/>
      </w:r>
      <w:r w:rsidRPr="005641D5">
        <w:rPr>
          <w:rFonts w:eastAsia="Times New Roman" w:cs="Times New Roman"/>
          <w:iCs/>
          <w:highlight w:val="green"/>
          <w:lang w:eastAsia="cs-CZ"/>
        </w:rPr>
        <w:tab/>
        <w:t>údaje o zápisu v evidenci</w:t>
      </w:r>
    </w:p>
    <w:p w14:paraId="22E0CB47" w14:textId="77777777" w:rsidR="00D85C5B" w:rsidRPr="005641D5" w:rsidRDefault="00D85C5B" w:rsidP="002B378D">
      <w:pPr>
        <w:overflowPunct w:val="0"/>
        <w:autoSpaceDE w:val="0"/>
        <w:autoSpaceDN w:val="0"/>
        <w:adjustRightInd w:val="0"/>
        <w:spacing w:after="0" w:line="240" w:lineRule="auto"/>
        <w:textAlignment w:val="baseline"/>
        <w:rPr>
          <w:rFonts w:eastAsia="Times New Roman" w:cs="Times New Roman"/>
          <w:iCs/>
          <w:highlight w:val="green"/>
          <w:lang w:eastAsia="cs-CZ"/>
        </w:rPr>
      </w:pPr>
      <w:r w:rsidRPr="005641D5">
        <w:rPr>
          <w:rFonts w:eastAsia="Times New Roman" w:cs="Times New Roman"/>
          <w:iCs/>
          <w:highlight w:val="green"/>
          <w:lang w:eastAsia="cs-CZ"/>
        </w:rPr>
        <w:tab/>
      </w:r>
      <w:r w:rsidRPr="005641D5">
        <w:rPr>
          <w:rFonts w:eastAsia="Times New Roman" w:cs="Times New Roman"/>
          <w:iCs/>
          <w:highlight w:val="green"/>
          <w:lang w:eastAsia="cs-CZ"/>
        </w:rPr>
        <w:tab/>
        <w:t>údaje o sídlu</w:t>
      </w:r>
    </w:p>
    <w:p w14:paraId="385B5569" w14:textId="7C710AF4" w:rsidR="00D85C5B" w:rsidRPr="005641D5" w:rsidRDefault="00F20995" w:rsidP="002B378D">
      <w:pPr>
        <w:overflowPunct w:val="0"/>
        <w:autoSpaceDE w:val="0"/>
        <w:autoSpaceDN w:val="0"/>
        <w:adjustRightInd w:val="0"/>
        <w:spacing w:after="0" w:line="240" w:lineRule="auto"/>
        <w:textAlignment w:val="baseline"/>
        <w:rPr>
          <w:rFonts w:eastAsia="Times New Roman" w:cs="Times New Roman"/>
          <w:iCs/>
          <w:highlight w:val="green"/>
          <w:lang w:eastAsia="cs-CZ"/>
        </w:rPr>
      </w:pPr>
      <w:r w:rsidRPr="005641D5">
        <w:rPr>
          <w:rFonts w:eastAsia="Times New Roman" w:cs="Times New Roman"/>
          <w:iCs/>
          <w:highlight w:val="green"/>
          <w:lang w:eastAsia="cs-CZ"/>
        </w:rPr>
        <w:t xml:space="preserve">                      </w:t>
      </w:r>
      <w:r w:rsidR="00D85C5B" w:rsidRPr="005641D5">
        <w:rPr>
          <w:rFonts w:eastAsia="Times New Roman" w:cs="Times New Roman"/>
          <w:iCs/>
          <w:highlight w:val="green"/>
          <w:lang w:eastAsia="cs-CZ"/>
        </w:rPr>
        <w:t>IČ …………………</w:t>
      </w:r>
      <w:proofErr w:type="gramStart"/>
      <w:r w:rsidR="00D85C5B" w:rsidRPr="005641D5">
        <w:rPr>
          <w:rFonts w:eastAsia="Times New Roman" w:cs="Times New Roman"/>
          <w:iCs/>
          <w:highlight w:val="green"/>
          <w:lang w:eastAsia="cs-CZ"/>
        </w:rPr>
        <w:t>… ,</w:t>
      </w:r>
      <w:proofErr w:type="gramEnd"/>
      <w:r w:rsidR="00D85C5B" w:rsidRPr="005641D5">
        <w:rPr>
          <w:rFonts w:eastAsia="Times New Roman" w:cs="Times New Roman"/>
          <w:iCs/>
          <w:highlight w:val="green"/>
          <w:lang w:eastAsia="cs-CZ"/>
        </w:rPr>
        <w:t xml:space="preserve"> DIČ …………………</w:t>
      </w:r>
    </w:p>
    <w:p w14:paraId="39F2A5A3" w14:textId="0AC3E742"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00C007FC" w:rsidRPr="00593AE5">
        <w:rPr>
          <w:rFonts w:eastAsia="Times New Roman" w:cs="Times New Roman"/>
          <w:highlight w:val="green"/>
          <w:lang w:eastAsia="cs-CZ"/>
        </w:rPr>
        <w:t>spojení:</w:t>
      </w:r>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3C813964" w14:textId="5A99C1AD"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641D5">
        <w:rPr>
          <w:rFonts w:eastAsia="Times New Roman" w:cs="Times New Roman"/>
          <w:lang w:eastAsia="cs-CZ"/>
        </w:rPr>
        <w:tab/>
      </w:r>
      <w:r w:rsidRPr="005641D5">
        <w:rPr>
          <w:rFonts w:eastAsia="Times New Roman" w:cs="Times New Roman"/>
          <w:lang w:eastAsia="cs-CZ"/>
        </w:rPr>
        <w:tab/>
      </w:r>
      <w:r w:rsidR="00C007FC" w:rsidRPr="005641D5">
        <w:rPr>
          <w:rFonts w:eastAsia="Times New Roman" w:cs="Times New Roman"/>
          <w:highlight w:val="green"/>
          <w:lang w:eastAsia="cs-CZ"/>
        </w:rPr>
        <w:t>Zastoupená</w:t>
      </w:r>
      <w:r w:rsidR="00C007FC">
        <w:rPr>
          <w:rFonts w:eastAsia="Times New Roman" w:cs="Times New Roman"/>
          <w:i/>
          <w:highlight w:val="green"/>
          <w:lang w:eastAsia="cs-CZ"/>
        </w:rPr>
        <w:t xml:space="preserve">: </w:t>
      </w:r>
      <w:r w:rsidRPr="00593AE5">
        <w:rPr>
          <w:rFonts w:eastAsia="Times New Roman" w:cs="Times New Roman"/>
          <w:i/>
          <w:highlight w:val="green"/>
          <w:lang w:eastAsia="cs-CZ"/>
        </w:rPr>
        <w:t>údaje o statutárním orgánu nebo jiné oprávněné osobě</w:t>
      </w:r>
    </w:p>
    <w:p w14:paraId="555F4458" w14:textId="3EE48509" w:rsidR="00D85C5B" w:rsidRPr="000C5DA0" w:rsidRDefault="00C007FC"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002E93">
        <w:rPr>
          <w:rFonts w:eastAsia="Times New Roman" w:cs="Times New Roman"/>
          <w:lang w:eastAsia="cs-CZ"/>
        </w:rPr>
        <w:t xml:space="preserve">korespondenční </w:t>
      </w:r>
      <w:proofErr w:type="gramStart"/>
      <w:r w:rsidRPr="00002E93">
        <w:rPr>
          <w:rFonts w:eastAsia="Times New Roman" w:cs="Times New Roman"/>
          <w:lang w:eastAsia="cs-CZ"/>
        </w:rPr>
        <w:t>adresa:</w:t>
      </w:r>
      <w:r w:rsidRPr="00002E93">
        <w:rPr>
          <w:rFonts w:eastAsia="Times New Roman" w:cs="Times New Roman"/>
          <w:highlight w:val="green"/>
          <w:lang w:eastAsia="cs-CZ"/>
        </w:rPr>
        <w:t>…</w:t>
      </w:r>
      <w:proofErr w:type="gramEnd"/>
      <w:r w:rsidRPr="00002E93">
        <w:rPr>
          <w:rFonts w:eastAsia="Times New Roman" w:cs="Times New Roman"/>
          <w:highlight w:val="green"/>
          <w:lang w:eastAsia="cs-CZ"/>
        </w:rPr>
        <w:t>………………………………….</w:t>
      </w:r>
    </w:p>
    <w:p w14:paraId="42CDD9AE" w14:textId="77777777" w:rsidR="00D85C5B" w:rsidRPr="000C5DA0" w:rsidRDefault="00D85C5B" w:rsidP="005641D5">
      <w:pPr>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57A4475" w:rsidR="00D85C5B" w:rsidRPr="00240FC3" w:rsidRDefault="00D85C5B" w:rsidP="005641D5">
      <w:pPr>
        <w:spacing w:line="276" w:lineRule="auto"/>
        <w:rPr>
          <w:lang w:eastAsia="cs-CZ"/>
        </w:rPr>
      </w:pPr>
      <w:r w:rsidRPr="00240FC3">
        <w:rPr>
          <w:lang w:eastAsia="cs-CZ"/>
        </w:rPr>
        <w:t xml:space="preserve">Tato smlouva je uzavřena na základě výsledků </w:t>
      </w:r>
      <w:r w:rsidRPr="005641D5">
        <w:rPr>
          <w:lang w:eastAsia="cs-CZ"/>
        </w:rPr>
        <w:t>zadávacího</w:t>
      </w:r>
      <w:r w:rsidRPr="00240FC3">
        <w:rPr>
          <w:lang w:eastAsia="cs-CZ"/>
        </w:rPr>
        <w:t xml:space="preserve"> řízení veřejné zakázky s názvem </w:t>
      </w:r>
      <w:r w:rsidRPr="005641D5">
        <w:rPr>
          <w:b/>
          <w:bCs/>
          <w:lang w:eastAsia="cs-CZ"/>
        </w:rPr>
        <w:t>„</w:t>
      </w:r>
      <w:r w:rsidR="0016249B" w:rsidRPr="005641D5">
        <w:rPr>
          <w:b/>
          <w:bCs/>
          <w:lang w:eastAsia="cs-CZ"/>
        </w:rPr>
        <w:t>Dodávka štěpkovače dřevní hmoty za vozidlo</w:t>
      </w:r>
      <w:r w:rsidRPr="005641D5">
        <w:rPr>
          <w:b/>
          <w:bCs/>
          <w:lang w:eastAsia="cs-CZ"/>
        </w:rPr>
        <w:t>“</w:t>
      </w:r>
      <w:r w:rsidRPr="005641D5">
        <w:rPr>
          <w:lang w:eastAsia="cs-CZ"/>
        </w:rPr>
        <w:t xml:space="preserve">, ev. č. veřejné zakázky </w:t>
      </w:r>
      <w:r w:rsidR="0016249B" w:rsidRPr="00240FC3">
        <w:rPr>
          <w:lang w:eastAsia="cs-CZ"/>
        </w:rPr>
        <w:t xml:space="preserve">65022039, </w:t>
      </w:r>
      <w:r w:rsidR="001C22E7" w:rsidRPr="005641D5">
        <w:rPr>
          <w:rFonts w:eastAsia="Times New Roman" w:cs="Times New Roman"/>
          <w:lang w:eastAsia="cs-CZ"/>
        </w:rPr>
        <w:t xml:space="preserve">č.j. </w:t>
      </w:r>
      <w:r w:rsidR="009911D5" w:rsidRPr="009911D5">
        <w:rPr>
          <w:rFonts w:eastAsia="Times New Roman" w:cs="Times New Roman"/>
          <w:lang w:eastAsia="cs-CZ"/>
        </w:rPr>
        <w:t>14793/2022-SŽ-OŘ UNL-OVZ</w:t>
      </w:r>
      <w:r w:rsidR="009911D5">
        <w:rPr>
          <w:rFonts w:eastAsia="Times New Roman" w:cs="Times New Roman"/>
          <w:lang w:eastAsia="cs-CZ"/>
        </w:rPr>
        <w:t xml:space="preserve"> </w:t>
      </w:r>
      <w:r w:rsidR="001C22E7" w:rsidRPr="005641D5">
        <w:rPr>
          <w:rFonts w:eastAsia="Times New Roman" w:cs="Times New Roman"/>
          <w:lang w:eastAsia="cs-CZ"/>
        </w:rPr>
        <w:t>veřejné zakázky</w:t>
      </w:r>
      <w:r w:rsidR="00F20995" w:rsidRPr="005641D5">
        <w:rPr>
          <w:rFonts w:eastAsia="Times New Roman" w:cs="Times New Roman"/>
          <w:lang w:eastAsia="cs-CZ"/>
        </w:rPr>
        <w:t xml:space="preserve"> </w:t>
      </w:r>
      <w:r w:rsidRPr="00240FC3">
        <w:rPr>
          <w:lang w:eastAsia="cs-CZ"/>
        </w:rPr>
        <w:t>(dále jen „</w:t>
      </w:r>
      <w:r w:rsidR="003D06BE" w:rsidRPr="00240FC3">
        <w:rPr>
          <w:b/>
          <w:lang w:eastAsia="cs-CZ"/>
        </w:rPr>
        <w:t xml:space="preserve">Veřejná </w:t>
      </w:r>
      <w:r w:rsidRPr="00240FC3">
        <w:rPr>
          <w:b/>
          <w:lang w:eastAsia="cs-CZ"/>
        </w:rPr>
        <w:t>zakázka</w:t>
      </w:r>
      <w:r w:rsidRPr="00240FC3">
        <w:rPr>
          <w:lang w:eastAsia="cs-CZ"/>
        </w:rPr>
        <w:t xml:space="preserve">“). Jednotlivá ustanovení této </w:t>
      </w:r>
      <w:r w:rsidR="008B1447" w:rsidRPr="00240FC3">
        <w:rPr>
          <w:lang w:eastAsia="cs-CZ"/>
        </w:rPr>
        <w:t>Sml</w:t>
      </w:r>
      <w:r w:rsidRPr="00240FC3">
        <w:rPr>
          <w:lang w:eastAsia="cs-CZ"/>
        </w:rPr>
        <w:t xml:space="preserve">ouvy tak budou vykládána v souladu se zadávacími podmínkami veřejné zakázky. </w:t>
      </w:r>
    </w:p>
    <w:p w14:paraId="50FD3425" w14:textId="77777777" w:rsidR="00D85C5B" w:rsidRPr="00240FC3" w:rsidRDefault="00D85C5B" w:rsidP="005641D5">
      <w:pPr>
        <w:pStyle w:val="Nadpis1"/>
        <w:spacing w:line="276" w:lineRule="auto"/>
      </w:pPr>
      <w:r w:rsidRPr="00240FC3">
        <w:t>Předmět koupě (přesná specifikace)</w:t>
      </w:r>
    </w:p>
    <w:p w14:paraId="1CC662D5" w14:textId="5F8ABD33" w:rsidR="00D85C5B" w:rsidRPr="005641D5" w:rsidRDefault="00D85C5B" w:rsidP="005641D5">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b/>
          <w:bCs/>
          <w:lang w:eastAsia="cs-CZ"/>
        </w:rPr>
      </w:pPr>
      <w:r w:rsidRPr="005641D5">
        <w:rPr>
          <w:rFonts w:eastAsia="Times New Roman" w:cs="Times New Roman"/>
          <w:b/>
          <w:bCs/>
          <w:lang w:eastAsia="cs-CZ"/>
        </w:rPr>
        <w:t xml:space="preserve">Předmětem koupě je </w:t>
      </w:r>
      <w:r w:rsidR="00C82434" w:rsidRPr="005641D5">
        <w:rPr>
          <w:rFonts w:eastAsia="Times New Roman" w:cs="Times New Roman"/>
          <w:b/>
          <w:bCs/>
          <w:lang w:eastAsia="cs-CZ"/>
        </w:rPr>
        <w:t>pořízení jednoho kusu štěpkovače za vozidlo</w:t>
      </w:r>
      <w:r w:rsidR="00237EFE">
        <w:rPr>
          <w:rFonts w:eastAsia="Times New Roman" w:cs="Times New Roman"/>
          <w:b/>
          <w:bCs/>
          <w:lang w:eastAsia="cs-CZ"/>
        </w:rPr>
        <w:t>.</w:t>
      </w:r>
    </w:p>
    <w:p w14:paraId="01CA54BB" w14:textId="68892C03" w:rsidR="00D85C5B" w:rsidRPr="005641D5" w:rsidRDefault="00D85C5B" w:rsidP="005641D5">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641D5">
        <w:rPr>
          <w:rFonts w:eastAsia="Times New Roman" w:cs="Times New Roman"/>
          <w:lang w:eastAsia="cs-CZ"/>
        </w:rPr>
        <w:t>Přesná specifikace je uvedena v příloze č.</w:t>
      </w:r>
      <w:r w:rsidR="00C82434" w:rsidRPr="005641D5">
        <w:rPr>
          <w:rFonts w:eastAsia="Times New Roman" w:cs="Times New Roman"/>
          <w:lang w:eastAsia="cs-CZ"/>
        </w:rPr>
        <w:t xml:space="preserve"> 1 t</w:t>
      </w:r>
      <w:r w:rsidRPr="005641D5">
        <w:rPr>
          <w:rFonts w:eastAsia="Times New Roman" w:cs="Times New Roman"/>
          <w:lang w:eastAsia="cs-CZ"/>
        </w:rPr>
        <w:t xml:space="preserve">éto </w:t>
      </w:r>
      <w:r w:rsidR="008B1447" w:rsidRPr="005641D5">
        <w:rPr>
          <w:rFonts w:eastAsia="Times New Roman" w:cs="Times New Roman"/>
          <w:lang w:eastAsia="cs-CZ"/>
        </w:rPr>
        <w:t>Sml</w:t>
      </w:r>
      <w:r w:rsidRPr="005641D5">
        <w:rPr>
          <w:rFonts w:eastAsia="Times New Roman" w:cs="Times New Roman"/>
          <w:lang w:eastAsia="cs-CZ"/>
        </w:rPr>
        <w:t>ouvy.</w:t>
      </w:r>
    </w:p>
    <w:p w14:paraId="4A214B1F" w14:textId="2E91DD15" w:rsidR="00D85C5B" w:rsidRDefault="00D85C5B" w:rsidP="00A83990">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641D5">
        <w:rPr>
          <w:rFonts w:eastAsia="Times New Roman" w:cs="Times New Roman"/>
          <w:lang w:eastAsia="cs-CZ"/>
        </w:rPr>
        <w:t>Předmět koupě musí splňovat podmínky stanovené právními předpisy, normami ČSN, technickými normami.</w:t>
      </w:r>
    </w:p>
    <w:p w14:paraId="29584421" w14:textId="2BBC721F" w:rsidR="00D85C5B" w:rsidRPr="00240FC3" w:rsidRDefault="00D85C5B" w:rsidP="005641D5">
      <w:pPr>
        <w:pStyle w:val="Nadpis1"/>
        <w:spacing w:line="276" w:lineRule="auto"/>
        <w:rPr>
          <w:rFonts w:eastAsia="Times New Roman"/>
          <w:lang w:eastAsia="cs-CZ"/>
        </w:rPr>
      </w:pPr>
      <w:r w:rsidRPr="00240FC3">
        <w:rPr>
          <w:rStyle w:val="Siln"/>
          <w:rFonts w:eastAsiaTheme="majorEastAsia"/>
          <w:b/>
        </w:rPr>
        <w:t>Kupní</w:t>
      </w:r>
      <w:r w:rsidRPr="00240FC3">
        <w:rPr>
          <w:rFonts w:eastAsia="Times New Roman"/>
          <w:lang w:eastAsia="cs-CZ"/>
        </w:rPr>
        <w:t xml:space="preserve"> cena </w:t>
      </w:r>
      <w:r w:rsidR="00F20995" w:rsidRPr="00240FC3">
        <w:rPr>
          <w:rFonts w:eastAsia="Times New Roman"/>
          <w:lang w:eastAsia="cs-CZ"/>
        </w:rPr>
        <w:t>předmětu koupě</w:t>
      </w:r>
    </w:p>
    <w:p w14:paraId="2051ECE8" w14:textId="77F1D762" w:rsidR="00C24C30" w:rsidRPr="00240FC3" w:rsidRDefault="00C24C30" w:rsidP="005641D5">
      <w:pPr>
        <w:numPr>
          <w:ilvl w:val="1"/>
          <w:numId w:val="6"/>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240FC3">
        <w:rPr>
          <w:rFonts w:eastAsia="Times New Roman" w:cs="Times New Roman"/>
          <w:lang w:eastAsia="cs-CZ"/>
        </w:rPr>
        <w:t xml:space="preserve">Cena </w:t>
      </w:r>
      <w:r w:rsidR="00F20995" w:rsidRPr="00240FC3">
        <w:rPr>
          <w:rFonts w:eastAsia="Times New Roman" w:cs="Times New Roman"/>
          <w:lang w:eastAsia="cs-CZ"/>
        </w:rPr>
        <w:t>bez DPH</w:t>
      </w:r>
      <w:r w:rsidRPr="00240FC3">
        <w:rPr>
          <w:rFonts w:eastAsia="Times New Roman" w:cs="Times New Roman"/>
          <w:lang w:eastAsia="cs-CZ"/>
        </w:rPr>
        <w:t xml:space="preserve"> </w:t>
      </w:r>
      <w:r w:rsidR="00F20995" w:rsidRPr="00240FC3">
        <w:rPr>
          <w:rFonts w:eastAsia="Times New Roman" w:cs="Times New Roman"/>
          <w:lang w:eastAsia="cs-CZ"/>
        </w:rPr>
        <w:tab/>
      </w:r>
      <w:r w:rsidR="00F20995" w:rsidRPr="00240FC3">
        <w:rPr>
          <w:rFonts w:eastAsia="Times New Roman" w:cs="Times New Roman"/>
          <w:lang w:eastAsia="cs-CZ"/>
        </w:rPr>
        <w:tab/>
      </w:r>
      <w:r w:rsidRPr="00240FC3">
        <w:rPr>
          <w:rFonts w:eastAsia="Times New Roman" w:cs="Times New Roman"/>
          <w:highlight w:val="green"/>
          <w:lang w:eastAsia="cs-CZ"/>
        </w:rPr>
        <w:t>……………….</w:t>
      </w:r>
      <w:r w:rsidR="00F20995" w:rsidRPr="00240FC3">
        <w:rPr>
          <w:rFonts w:eastAsia="Times New Roman" w:cs="Times New Roman"/>
          <w:lang w:eastAsia="cs-CZ"/>
        </w:rPr>
        <w:t xml:space="preserve"> Kč</w:t>
      </w:r>
      <w:r w:rsidRPr="00240FC3">
        <w:rPr>
          <w:rFonts w:eastAsia="Times New Roman" w:cs="Times New Roman"/>
          <w:lang w:eastAsia="cs-CZ"/>
        </w:rPr>
        <w:t>.</w:t>
      </w:r>
    </w:p>
    <w:p w14:paraId="0F3B85A8" w14:textId="742D0D1D" w:rsidR="00F20995" w:rsidRPr="00240FC3" w:rsidRDefault="00F20995" w:rsidP="005641D5">
      <w:pPr>
        <w:numPr>
          <w:ilvl w:val="1"/>
          <w:numId w:val="6"/>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240FC3">
        <w:rPr>
          <w:rFonts w:eastAsia="Times New Roman" w:cs="Times New Roman"/>
          <w:lang w:eastAsia="cs-CZ"/>
        </w:rPr>
        <w:t xml:space="preserve">Výše DPH </w:t>
      </w:r>
      <w:r w:rsidR="00C82434" w:rsidRPr="00240FC3">
        <w:rPr>
          <w:rFonts w:eastAsia="Times New Roman" w:cs="Times New Roman"/>
          <w:lang w:eastAsia="cs-CZ"/>
        </w:rPr>
        <w:t>21 %</w:t>
      </w:r>
      <w:r w:rsidRPr="00240FC3">
        <w:rPr>
          <w:rFonts w:eastAsia="Times New Roman" w:cs="Times New Roman"/>
          <w:lang w:eastAsia="cs-CZ"/>
        </w:rPr>
        <w:t xml:space="preserve"> </w:t>
      </w:r>
      <w:r w:rsidRPr="00240FC3">
        <w:rPr>
          <w:rFonts w:eastAsia="Times New Roman" w:cs="Times New Roman"/>
          <w:lang w:eastAsia="cs-CZ"/>
        </w:rPr>
        <w:tab/>
      </w:r>
      <w:r w:rsidRPr="00240FC3">
        <w:rPr>
          <w:rFonts w:eastAsia="Times New Roman" w:cs="Times New Roman"/>
          <w:highlight w:val="green"/>
          <w:lang w:eastAsia="cs-CZ"/>
        </w:rPr>
        <w:t>……………….</w:t>
      </w:r>
      <w:r w:rsidRPr="00240FC3">
        <w:rPr>
          <w:rFonts w:eastAsia="Times New Roman" w:cs="Times New Roman"/>
          <w:lang w:eastAsia="cs-CZ"/>
        </w:rPr>
        <w:t xml:space="preserve"> Kč.</w:t>
      </w:r>
    </w:p>
    <w:p w14:paraId="300D7483" w14:textId="2FDCE916" w:rsidR="00F20995" w:rsidRPr="00240FC3" w:rsidRDefault="00F20995" w:rsidP="005641D5">
      <w:pPr>
        <w:numPr>
          <w:ilvl w:val="1"/>
          <w:numId w:val="6"/>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240FC3">
        <w:rPr>
          <w:rFonts w:eastAsia="Times New Roman" w:cs="Times New Roman"/>
          <w:lang w:eastAsia="cs-CZ"/>
        </w:rPr>
        <w:t xml:space="preserve">Cena včetně DPH </w:t>
      </w:r>
      <w:r w:rsidRPr="00240FC3">
        <w:rPr>
          <w:rFonts w:eastAsia="Times New Roman" w:cs="Times New Roman"/>
          <w:lang w:eastAsia="cs-CZ"/>
        </w:rPr>
        <w:tab/>
      </w:r>
      <w:r w:rsidRPr="00240FC3">
        <w:rPr>
          <w:rFonts w:eastAsia="Times New Roman" w:cs="Times New Roman"/>
          <w:highlight w:val="green"/>
          <w:lang w:eastAsia="cs-CZ"/>
        </w:rPr>
        <w:t>……………….</w:t>
      </w:r>
      <w:r w:rsidRPr="00240FC3">
        <w:rPr>
          <w:rFonts w:eastAsia="Times New Roman" w:cs="Times New Roman"/>
          <w:lang w:eastAsia="cs-CZ"/>
        </w:rPr>
        <w:t xml:space="preserve"> Kč.</w:t>
      </w:r>
    </w:p>
    <w:p w14:paraId="01FA3DA7" w14:textId="7F5D1A33" w:rsidR="00C24C30" w:rsidRPr="005641D5" w:rsidRDefault="00C24C30" w:rsidP="005641D5">
      <w:pPr>
        <w:pStyle w:val="Odstavecseseznamem"/>
        <w:numPr>
          <w:ilvl w:val="1"/>
          <w:numId w:val="6"/>
        </w:numPr>
        <w:spacing w:after="0" w:line="276" w:lineRule="auto"/>
        <w:ind w:left="709" w:hanging="709"/>
        <w:jc w:val="both"/>
        <w:rPr>
          <w:rFonts w:eastAsia="Times New Roman" w:cs="Times New Roman"/>
          <w:lang w:eastAsia="cs-CZ"/>
        </w:rPr>
      </w:pPr>
      <w:r w:rsidRPr="005641D5">
        <w:rPr>
          <w:rFonts w:eastAsia="Times New Roman" w:cs="Times New Roman"/>
          <w:lang w:eastAsia="cs-CZ"/>
        </w:rPr>
        <w:t xml:space="preserve">Přílohou č. </w:t>
      </w:r>
      <w:r w:rsidR="00C82434" w:rsidRPr="005641D5">
        <w:rPr>
          <w:rFonts w:eastAsia="Times New Roman" w:cs="Times New Roman"/>
          <w:lang w:eastAsia="cs-CZ"/>
        </w:rPr>
        <w:t>2</w:t>
      </w:r>
      <w:r w:rsidRPr="005641D5">
        <w:rPr>
          <w:rFonts w:eastAsia="Times New Roman" w:cs="Times New Roman"/>
          <w:lang w:eastAsia="cs-CZ"/>
        </w:rPr>
        <w:t xml:space="preserve"> je položkový rozpočet.</w:t>
      </w:r>
    </w:p>
    <w:p w14:paraId="47A205F7" w14:textId="1D9E72FD" w:rsidR="002B20CA" w:rsidRDefault="007F5EC4">
      <w:pPr>
        <w:numPr>
          <w:ilvl w:val="1"/>
          <w:numId w:val="6"/>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641D5">
        <w:rPr>
          <w:rFonts w:eastAsia="Times New Roman" w:cs="Times New Roman"/>
          <w:lang w:eastAsia="cs-CZ"/>
        </w:rPr>
        <w:lastRenderedPageBreak/>
        <w:t xml:space="preserve">Kupní cena bude uhrazena na základě předávacího protokolu podepsaného oběma </w:t>
      </w:r>
      <w:r w:rsidR="008B1447" w:rsidRPr="005641D5">
        <w:rPr>
          <w:rFonts w:eastAsia="Times New Roman" w:cs="Times New Roman"/>
          <w:lang w:eastAsia="cs-CZ"/>
        </w:rPr>
        <w:t>Sml</w:t>
      </w:r>
      <w:r w:rsidRPr="005641D5">
        <w:rPr>
          <w:rFonts w:eastAsia="Times New Roman" w:cs="Times New Roman"/>
          <w:lang w:eastAsia="cs-CZ"/>
        </w:rPr>
        <w:t>uvními stranami</w:t>
      </w:r>
      <w:r w:rsidR="002B20CA" w:rsidRPr="005641D5">
        <w:rPr>
          <w:rFonts w:eastAsia="Times New Roman" w:cs="Times New Roman"/>
          <w:lang w:eastAsia="cs-CZ"/>
        </w:rPr>
        <w:t>/dodacího listu.</w:t>
      </w:r>
    </w:p>
    <w:p w14:paraId="70884A3F" w14:textId="77777777" w:rsidR="00D85C5B" w:rsidRPr="00240FC3" w:rsidRDefault="00D85C5B" w:rsidP="005641D5">
      <w:pPr>
        <w:pStyle w:val="Nadpis1"/>
        <w:spacing w:line="276" w:lineRule="auto"/>
        <w:rPr>
          <w:rFonts w:eastAsia="Times New Roman"/>
          <w:lang w:eastAsia="cs-CZ"/>
        </w:rPr>
      </w:pPr>
      <w:r w:rsidRPr="00240FC3">
        <w:rPr>
          <w:rFonts w:eastAsia="Times New Roman"/>
          <w:lang w:eastAsia="cs-CZ"/>
        </w:rPr>
        <w:t>Místo a doba dodání</w:t>
      </w:r>
    </w:p>
    <w:p w14:paraId="37954E98" w14:textId="2617C0FD" w:rsidR="00D85C5B" w:rsidRPr="005641D5" w:rsidRDefault="00D85C5B" w:rsidP="005641D5">
      <w:pPr>
        <w:numPr>
          <w:ilvl w:val="1"/>
          <w:numId w:val="7"/>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641D5">
        <w:rPr>
          <w:rFonts w:eastAsia="Times New Roman" w:cs="Times New Roman"/>
          <w:lang w:eastAsia="cs-CZ"/>
        </w:rPr>
        <w:t xml:space="preserve">Místo dodání je </w:t>
      </w:r>
      <w:r w:rsidR="00C82434" w:rsidRPr="00240FC3">
        <w:rPr>
          <w:rFonts w:eastAsia="Times New Roman" w:cs="Times New Roman"/>
          <w:lang w:eastAsia="cs-CZ"/>
        </w:rPr>
        <w:t>obvod Oblastního ředitelství Ústí nad Labem. Přesná dodací adresa je uvedena v příloze č. 1 této Smlouvy</w:t>
      </w:r>
      <w:r w:rsidRPr="005641D5">
        <w:rPr>
          <w:rFonts w:eastAsia="Times New Roman" w:cs="Times New Roman"/>
          <w:lang w:eastAsia="cs-CZ"/>
        </w:rPr>
        <w:t>.</w:t>
      </w:r>
    </w:p>
    <w:p w14:paraId="5115D35D" w14:textId="78538312" w:rsidR="00D85C5B" w:rsidRPr="005641D5" w:rsidRDefault="00D85C5B" w:rsidP="005641D5">
      <w:pPr>
        <w:numPr>
          <w:ilvl w:val="1"/>
          <w:numId w:val="7"/>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641D5">
        <w:rPr>
          <w:rFonts w:eastAsia="Times New Roman" w:cs="Times New Roman"/>
          <w:lang w:eastAsia="cs-CZ"/>
        </w:rPr>
        <w:t xml:space="preserve">Předmět koupě bude dodán do </w:t>
      </w:r>
      <w:r w:rsidR="00C82434" w:rsidRPr="005641D5">
        <w:rPr>
          <w:rFonts w:eastAsia="Times New Roman" w:cs="Times New Roman"/>
          <w:b/>
          <w:bCs/>
          <w:lang w:eastAsia="cs-CZ"/>
        </w:rPr>
        <w:t>30. 11. 2022</w:t>
      </w:r>
      <w:r w:rsidRPr="005641D5">
        <w:rPr>
          <w:rFonts w:eastAsia="Times New Roman" w:cs="Times New Roman"/>
          <w:lang w:eastAsia="cs-CZ"/>
        </w:rPr>
        <w:t>.</w:t>
      </w:r>
    </w:p>
    <w:p w14:paraId="4D5A70EC" w14:textId="77777777" w:rsidR="00D85C5B" w:rsidRPr="00240FC3" w:rsidRDefault="00D85C5B" w:rsidP="000E4F4B">
      <w:pPr>
        <w:pStyle w:val="Nadpis1"/>
        <w:rPr>
          <w:rFonts w:eastAsia="Times New Roman"/>
          <w:lang w:eastAsia="cs-CZ"/>
        </w:rPr>
      </w:pPr>
      <w:r w:rsidRPr="00240FC3">
        <w:rPr>
          <w:rFonts w:eastAsia="Times New Roman"/>
          <w:lang w:eastAsia="cs-CZ"/>
        </w:rPr>
        <w:t>Přeprava předmětu koupě</w:t>
      </w:r>
    </w:p>
    <w:p w14:paraId="21AAFB48" w14:textId="77777777" w:rsidR="00D85C5B" w:rsidRPr="005641D5"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641D5">
        <w:rPr>
          <w:rFonts w:eastAsia="Times New Roman" w:cs="Times New Roman"/>
          <w:lang w:eastAsia="cs-CZ"/>
        </w:rPr>
        <w:t>Pojištění se nevyžaduje.</w:t>
      </w:r>
    </w:p>
    <w:p w14:paraId="3776C210" w14:textId="77777777" w:rsidR="00D85C5B" w:rsidRPr="005641D5"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641D5">
        <w:rPr>
          <w:rFonts w:eastAsia="Times New Roman" w:cs="Times New Roman"/>
          <w:lang w:eastAsia="cs-CZ"/>
        </w:rPr>
        <w:t>Speciální balení se nevyžaduje.</w:t>
      </w:r>
    </w:p>
    <w:p w14:paraId="28FDFECD" w14:textId="6850DC65" w:rsidR="00D85C5B" w:rsidRPr="005641D5"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5641D5">
        <w:rPr>
          <w:rFonts w:eastAsia="Times New Roman" w:cs="Times New Roman"/>
          <w:highlight w:val="green"/>
          <w:lang w:eastAsia="cs-CZ"/>
        </w:rPr>
        <w:t>Vratný obalový materiál</w:t>
      </w:r>
      <w:r w:rsidR="00C82434" w:rsidRPr="005641D5">
        <w:rPr>
          <w:rFonts w:eastAsia="Times New Roman" w:cs="Times New Roman"/>
          <w:highlight w:val="green"/>
          <w:lang w:eastAsia="cs-CZ"/>
        </w:rPr>
        <w:t xml:space="preserve"> netvoří/</w:t>
      </w:r>
      <w:r w:rsidRPr="005641D5">
        <w:rPr>
          <w:rFonts w:eastAsia="Times New Roman" w:cs="Times New Roman"/>
          <w:highlight w:val="green"/>
          <w:lang w:eastAsia="cs-CZ"/>
        </w:rPr>
        <w:t>tvoří</w:t>
      </w:r>
      <w:r w:rsidR="00C82434" w:rsidRPr="005641D5">
        <w:rPr>
          <w:rFonts w:eastAsia="Times New Roman" w:cs="Times New Roman"/>
          <w:highlight w:val="green"/>
          <w:lang w:eastAsia="cs-CZ"/>
        </w:rPr>
        <w:t xml:space="preserve"> (</w:t>
      </w:r>
      <w:r w:rsidR="008551B3" w:rsidRPr="00240FC3">
        <w:rPr>
          <w:rFonts w:eastAsia="Times New Roman" w:cs="Times New Roman"/>
          <w:highlight w:val="green"/>
          <w:lang w:eastAsia="cs-CZ"/>
        </w:rPr>
        <w:t>vypsat) …</w:t>
      </w:r>
      <w:r w:rsidRPr="005641D5">
        <w:rPr>
          <w:rFonts w:eastAsia="Times New Roman" w:cs="Times New Roman"/>
          <w:highlight w:val="green"/>
          <w:lang w:eastAsia="cs-CZ"/>
        </w:rPr>
        <w:t>………</w:t>
      </w:r>
      <w:r w:rsidR="008551B3" w:rsidRPr="00240FC3">
        <w:rPr>
          <w:rFonts w:eastAsia="Times New Roman" w:cs="Times New Roman"/>
          <w:highlight w:val="green"/>
          <w:lang w:eastAsia="cs-CZ"/>
        </w:rPr>
        <w:t>…</w:t>
      </w:r>
      <w:proofErr w:type="gramStart"/>
      <w:r w:rsidR="008551B3" w:rsidRPr="00240FC3">
        <w:rPr>
          <w:rFonts w:eastAsia="Times New Roman" w:cs="Times New Roman"/>
          <w:highlight w:val="green"/>
          <w:lang w:eastAsia="cs-CZ"/>
        </w:rPr>
        <w:t>…</w:t>
      </w:r>
      <w:r w:rsidRPr="005641D5">
        <w:rPr>
          <w:rFonts w:eastAsia="Times New Roman" w:cs="Times New Roman"/>
          <w:highlight w:val="green"/>
          <w:lang w:eastAsia="cs-CZ"/>
        </w:rPr>
        <w:t xml:space="preserve"> .</w:t>
      </w:r>
      <w:proofErr w:type="gramEnd"/>
    </w:p>
    <w:p w14:paraId="3324C4C2" w14:textId="77777777" w:rsidR="00D85C5B" w:rsidRPr="00240FC3" w:rsidRDefault="00D85C5B" w:rsidP="000E4F4B">
      <w:pPr>
        <w:pStyle w:val="Nadpis1"/>
        <w:rPr>
          <w:rFonts w:eastAsia="Times New Roman"/>
          <w:lang w:eastAsia="cs-CZ"/>
        </w:rPr>
      </w:pPr>
      <w:r w:rsidRPr="00240FC3">
        <w:rPr>
          <w:rFonts w:eastAsia="Times New Roman"/>
          <w:lang w:eastAsia="cs-CZ"/>
        </w:rPr>
        <w:t>Listiny (doklady)</w:t>
      </w:r>
    </w:p>
    <w:p w14:paraId="249D087E" w14:textId="77777777" w:rsidR="00D85C5B" w:rsidRPr="005641D5"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641D5">
        <w:rPr>
          <w:rFonts w:eastAsia="Times New Roman" w:cs="Times New Roman"/>
          <w:lang w:eastAsia="cs-CZ"/>
        </w:rPr>
        <w:t>Prodávající předá Kupujícímu následující listiny vztahující se k předmětu koupě:</w:t>
      </w:r>
    </w:p>
    <w:p w14:paraId="375B7E39" w14:textId="5BA1E3CC" w:rsidR="00D85C5B" w:rsidRPr="00240FC3" w:rsidRDefault="00A2018D" w:rsidP="005641D5">
      <w:pPr>
        <w:overflowPunct w:val="0"/>
        <w:autoSpaceDE w:val="0"/>
        <w:autoSpaceDN w:val="0"/>
        <w:adjustRightInd w:val="0"/>
        <w:spacing w:after="0" w:line="240" w:lineRule="auto"/>
        <w:ind w:left="709" w:hanging="1"/>
        <w:textAlignment w:val="baseline"/>
        <w:rPr>
          <w:rFonts w:eastAsia="Times New Roman" w:cs="Times New Roman"/>
          <w:highlight w:val="yellow"/>
          <w:lang w:eastAsia="cs-CZ"/>
        </w:rPr>
      </w:pPr>
      <w:r>
        <w:rPr>
          <w:rFonts w:eastAsia="Times New Roman" w:cs="Times New Roman"/>
          <w:lang w:eastAsia="cs-CZ"/>
        </w:rPr>
        <w:t xml:space="preserve">Protokol o shodě, CE; Typový list (katalogový list) či obdobný dokument, kde jsou uvedeny parametry (specifikace) nabízeného předmětu plnění, </w:t>
      </w:r>
      <w:r w:rsidR="00D85C5B" w:rsidRPr="005641D5">
        <w:rPr>
          <w:rFonts w:eastAsia="Times New Roman" w:cs="Times New Roman"/>
          <w:highlight w:val="green"/>
          <w:lang w:eastAsia="cs-CZ"/>
        </w:rPr>
        <w:t>…………</w:t>
      </w:r>
      <w:proofErr w:type="gramStart"/>
      <w:r w:rsidR="00D85C5B" w:rsidRPr="005641D5">
        <w:rPr>
          <w:rFonts w:eastAsia="Times New Roman" w:cs="Times New Roman"/>
          <w:highlight w:val="green"/>
          <w:lang w:eastAsia="cs-CZ"/>
        </w:rPr>
        <w:t>…….</w:t>
      </w:r>
      <w:proofErr w:type="gramEnd"/>
      <w:r w:rsidR="00D85C5B" w:rsidRPr="005641D5">
        <w:rPr>
          <w:rFonts w:eastAsia="Times New Roman" w:cs="Times New Roman"/>
          <w:highlight w:val="green"/>
          <w:lang w:eastAsia="cs-CZ"/>
        </w:rPr>
        <w:t>.</w:t>
      </w:r>
    </w:p>
    <w:p w14:paraId="4B70C07C" w14:textId="77777777" w:rsidR="00D85C5B" w:rsidRPr="00240FC3" w:rsidRDefault="00D85C5B" w:rsidP="000E4F4B">
      <w:pPr>
        <w:pStyle w:val="Nadpis1"/>
        <w:rPr>
          <w:rFonts w:eastAsia="Times New Roman"/>
          <w:lang w:eastAsia="cs-CZ"/>
        </w:rPr>
      </w:pPr>
      <w:r w:rsidRPr="00240FC3">
        <w:rPr>
          <w:rFonts w:eastAsia="Times New Roman"/>
          <w:lang w:eastAsia="cs-CZ"/>
        </w:rPr>
        <w:t>Záruka</w:t>
      </w:r>
    </w:p>
    <w:p w14:paraId="6AF415A5" w14:textId="23043E83" w:rsidR="009146AF" w:rsidRPr="005641D5" w:rsidRDefault="009146AF"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5641D5">
        <w:rPr>
          <w:rFonts w:eastAsia="Times New Roman" w:cs="Times New Roman"/>
          <w:highlight w:val="green"/>
          <w:lang w:eastAsia="cs-CZ"/>
        </w:rPr>
        <w:t xml:space="preserve">Záruční doba činí </w:t>
      </w:r>
      <w:proofErr w:type="gramStart"/>
      <w:r w:rsidR="000217EF" w:rsidRPr="00240FC3">
        <w:rPr>
          <w:rFonts w:eastAsia="Times New Roman" w:cs="Times New Roman"/>
          <w:highlight w:val="green"/>
          <w:lang w:eastAsia="cs-CZ"/>
        </w:rPr>
        <w:t>…….</w:t>
      </w:r>
      <w:proofErr w:type="gramEnd"/>
      <w:r w:rsidR="000217EF" w:rsidRPr="00240FC3">
        <w:rPr>
          <w:rFonts w:eastAsia="Times New Roman" w:cs="Times New Roman"/>
          <w:highlight w:val="green"/>
          <w:lang w:eastAsia="cs-CZ"/>
        </w:rPr>
        <w:t>.</w:t>
      </w:r>
      <w:r w:rsidR="000217EF" w:rsidRPr="005641D5">
        <w:rPr>
          <w:rFonts w:eastAsia="Times New Roman" w:cs="Times New Roman"/>
          <w:highlight w:val="green"/>
          <w:lang w:eastAsia="cs-CZ"/>
        </w:rPr>
        <w:t xml:space="preserve"> (minimálně </w:t>
      </w:r>
      <w:r w:rsidRPr="005641D5">
        <w:rPr>
          <w:rFonts w:eastAsia="Times New Roman" w:cs="Times New Roman"/>
          <w:highlight w:val="green"/>
          <w:lang w:eastAsia="cs-CZ"/>
        </w:rPr>
        <w:t>24 měsíců</w:t>
      </w:r>
      <w:r w:rsidR="000217EF" w:rsidRPr="005641D5">
        <w:rPr>
          <w:rFonts w:eastAsia="Times New Roman" w:cs="Times New Roman"/>
          <w:highlight w:val="green"/>
          <w:lang w:eastAsia="cs-CZ"/>
        </w:rPr>
        <w:t>)</w:t>
      </w:r>
      <w:r w:rsidRPr="005641D5">
        <w:rPr>
          <w:rFonts w:eastAsia="Times New Roman" w:cs="Times New Roman"/>
          <w:highlight w:val="green"/>
          <w:lang w:eastAsia="cs-CZ"/>
        </w:rPr>
        <w:t>.</w:t>
      </w:r>
    </w:p>
    <w:p w14:paraId="2097C982" w14:textId="77777777" w:rsidR="00A33BB9" w:rsidRPr="00240FC3" w:rsidRDefault="00A33BB9" w:rsidP="005641D5">
      <w:pPr>
        <w:pStyle w:val="Nadpis1"/>
        <w:spacing w:line="276" w:lineRule="auto"/>
        <w:rPr>
          <w:rFonts w:eastAsia="Times New Roman"/>
          <w:lang w:eastAsia="cs-CZ"/>
        </w:rPr>
      </w:pPr>
      <w:r w:rsidRPr="00240FC3">
        <w:rPr>
          <w:rFonts w:eastAsia="Times New Roman"/>
          <w:lang w:eastAsia="cs-CZ"/>
        </w:rPr>
        <w:t>Poddodavatelé a realizační tým</w:t>
      </w:r>
    </w:p>
    <w:p w14:paraId="7A1A44EF" w14:textId="434B7638" w:rsidR="00A33BB9" w:rsidRPr="005641D5" w:rsidRDefault="00A33BB9" w:rsidP="005641D5">
      <w:pPr>
        <w:pStyle w:val="Nadpis1"/>
        <w:numPr>
          <w:ilvl w:val="1"/>
          <w:numId w:val="5"/>
        </w:numPr>
        <w:spacing w:before="0" w:after="0" w:line="276" w:lineRule="auto"/>
        <w:ind w:left="709" w:hanging="709"/>
        <w:rPr>
          <w:rFonts w:asciiTheme="minorHAnsi" w:hAnsiTheme="minorHAnsi"/>
          <w:b w:val="0"/>
          <w:highlight w:val="green"/>
          <w:u w:val="none"/>
          <w:lang w:eastAsia="cs-CZ"/>
        </w:rPr>
      </w:pPr>
      <w:r w:rsidRPr="005641D5">
        <w:rPr>
          <w:rFonts w:asciiTheme="minorHAnsi" w:eastAsia="Times New Roman" w:hAnsiTheme="minorHAnsi" w:cs="Times New Roman"/>
          <w:b w:val="0"/>
          <w:highlight w:val="green"/>
          <w:u w:val="none"/>
          <w:lang w:eastAsia="cs-CZ"/>
        </w:rPr>
        <w:t xml:space="preserve">Na provedení </w:t>
      </w:r>
      <w:r w:rsidR="009146AF" w:rsidRPr="005641D5">
        <w:rPr>
          <w:rFonts w:asciiTheme="minorHAnsi" w:eastAsia="Times New Roman" w:hAnsiTheme="minorHAnsi" w:cs="Times New Roman"/>
          <w:b w:val="0"/>
          <w:highlight w:val="green"/>
          <w:u w:val="none"/>
          <w:lang w:eastAsia="cs-CZ"/>
        </w:rPr>
        <w:t>Koupě</w:t>
      </w:r>
      <w:r w:rsidRPr="005641D5">
        <w:rPr>
          <w:rFonts w:asciiTheme="minorHAnsi" w:eastAsia="Times New Roman" w:hAnsiTheme="minorHAnsi" w:cs="Times New Roman"/>
          <w:b w:val="0"/>
          <w:highlight w:val="green"/>
          <w:u w:val="none"/>
          <w:lang w:eastAsia="cs-CZ"/>
        </w:rPr>
        <w:t xml:space="preserve"> se budou podílet poddodavatelé uvedení v příloze č</w:t>
      </w:r>
      <w:r w:rsidR="000217EF" w:rsidRPr="005641D5">
        <w:rPr>
          <w:rFonts w:asciiTheme="minorHAnsi" w:eastAsia="Times New Roman" w:hAnsiTheme="minorHAnsi" w:cs="Times New Roman"/>
          <w:b w:val="0"/>
          <w:highlight w:val="green"/>
          <w:u w:val="none"/>
          <w:lang w:eastAsia="cs-CZ"/>
        </w:rPr>
        <w:t xml:space="preserve">. 4 </w:t>
      </w:r>
      <w:r w:rsidRPr="005641D5">
        <w:rPr>
          <w:rFonts w:asciiTheme="minorHAnsi" w:eastAsia="Times New Roman" w:hAnsiTheme="minorHAnsi" w:cs="Times New Roman"/>
          <w:b w:val="0"/>
          <w:highlight w:val="green"/>
          <w:u w:val="none"/>
          <w:lang w:eastAsia="cs-CZ"/>
        </w:rPr>
        <w:t xml:space="preserve">této Smlouvy. </w:t>
      </w:r>
    </w:p>
    <w:p w14:paraId="5CD37451" w14:textId="2EEE84F4" w:rsidR="00A33BB9" w:rsidRPr="005641D5" w:rsidRDefault="00A33BB9" w:rsidP="005641D5">
      <w:pPr>
        <w:pStyle w:val="Nadpis1"/>
        <w:numPr>
          <w:ilvl w:val="0"/>
          <w:numId w:val="0"/>
        </w:numPr>
        <w:spacing w:before="0" w:after="0" w:line="276" w:lineRule="auto"/>
        <w:ind w:left="709"/>
        <w:rPr>
          <w:rFonts w:asciiTheme="minorHAnsi" w:eastAsia="Times New Roman" w:hAnsiTheme="minorHAnsi" w:cs="Times New Roman"/>
          <w:b w:val="0"/>
          <w:highlight w:val="green"/>
          <w:u w:val="none"/>
          <w:lang w:eastAsia="cs-CZ"/>
        </w:rPr>
      </w:pPr>
      <w:r w:rsidRPr="005641D5">
        <w:rPr>
          <w:rFonts w:asciiTheme="minorHAnsi" w:eastAsia="Times New Roman" w:hAnsiTheme="minorHAnsi" w:cs="Times New Roman"/>
          <w:b w:val="0"/>
          <w:highlight w:val="green"/>
          <w:u w:val="none"/>
          <w:lang w:eastAsia="cs-CZ"/>
        </w:rPr>
        <w:t xml:space="preserve">(jestliže se na provedení nebudou podílet poddodavatelé, dodavatel do bodu </w:t>
      </w:r>
      <w:r w:rsidR="009146AF" w:rsidRPr="005641D5">
        <w:rPr>
          <w:rFonts w:asciiTheme="minorHAnsi" w:eastAsia="Times New Roman" w:hAnsiTheme="minorHAnsi" w:cs="Times New Roman"/>
          <w:b w:val="0"/>
          <w:highlight w:val="green"/>
          <w:u w:val="none"/>
          <w:lang w:eastAsia="cs-CZ"/>
        </w:rPr>
        <w:t>7</w:t>
      </w:r>
      <w:r w:rsidRPr="005641D5">
        <w:rPr>
          <w:rFonts w:asciiTheme="minorHAnsi" w:eastAsia="Times New Roman" w:hAnsiTheme="minorHAnsi" w:cs="Times New Roman"/>
          <w:b w:val="0"/>
          <w:highlight w:val="green"/>
          <w:u w:val="none"/>
          <w:lang w:eastAsia="cs-CZ"/>
        </w:rPr>
        <w:t xml:space="preserve">.1 napíše: „Na provedení </w:t>
      </w:r>
      <w:r w:rsidR="009146AF" w:rsidRPr="005641D5">
        <w:rPr>
          <w:rFonts w:asciiTheme="minorHAnsi" w:eastAsia="Times New Roman" w:hAnsiTheme="minorHAnsi" w:cs="Times New Roman"/>
          <w:b w:val="0"/>
          <w:highlight w:val="green"/>
          <w:u w:val="none"/>
          <w:lang w:eastAsia="cs-CZ"/>
        </w:rPr>
        <w:t>Koupě</w:t>
      </w:r>
      <w:r w:rsidRPr="005641D5">
        <w:rPr>
          <w:rFonts w:asciiTheme="minorHAnsi" w:eastAsia="Times New Roman" w:hAnsiTheme="minorHAnsi" w:cs="Times New Roman"/>
          <w:b w:val="0"/>
          <w:highlight w:val="green"/>
          <w:u w:val="none"/>
          <w:lang w:eastAsia="cs-CZ"/>
        </w:rPr>
        <w:t xml:space="preserve"> se nebudou podílet poddodavatelé a vymaže tuto položku ze seznamu příloh).</w:t>
      </w:r>
    </w:p>
    <w:p w14:paraId="3F4AA5DB" w14:textId="762B19A7" w:rsidR="00A2018D" w:rsidRDefault="00A2018D" w:rsidP="005641D5">
      <w:pPr>
        <w:pStyle w:val="Text1-1"/>
        <w:numPr>
          <w:ilvl w:val="1"/>
          <w:numId w:val="18"/>
        </w:numPr>
        <w:spacing w:after="0"/>
        <w:ind w:left="709" w:hanging="709"/>
      </w:pPr>
      <w:r>
        <w:t xml:space="preserve">Kupující je povinen při vytváření zadávacích podmínek, včetně pravidel pro hodnocení nabídek, a výběru dodavatele, veřejné zakázky, na </w:t>
      </w:r>
      <w:r w:rsidR="008551B3">
        <w:t>základě,</w:t>
      </w:r>
      <w:r>
        <w:t xml:space="preserve"> které byla uzavřena tato smlouva dodržovat zásady sociálně odpovědného zadávání, environmentálně odpovědného zadávání a </w:t>
      </w:r>
      <w:r w:rsidR="008551B3">
        <w:t>inovací,</w:t>
      </w:r>
      <w:r>
        <w:t xml:space="preserve">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2DC99A9A" w14:textId="633AFDE1" w:rsidR="00A2018D" w:rsidRDefault="00A2018D" w:rsidP="005641D5">
      <w:pPr>
        <w:pStyle w:val="Text1-1"/>
        <w:numPr>
          <w:ilvl w:val="1"/>
          <w:numId w:val="18"/>
        </w:numPr>
        <w:tabs>
          <w:tab w:val="left" w:pos="708"/>
        </w:tabs>
        <w:spacing w:after="0"/>
        <w:ind w:left="0" w:firstLine="0"/>
        <w:jc w:val="left"/>
      </w:pPr>
      <w:r>
        <w:t xml:space="preserve">Kupující požaduje, aby Prodávající při realizaci předmětu koupě pro Kupujícího zajistil </w:t>
      </w:r>
      <w:r w:rsidR="00237EFE">
        <w:t xml:space="preserve">               </w:t>
      </w:r>
      <w:r w:rsidR="00FE5E09">
        <w:t xml:space="preserve">        </w:t>
      </w:r>
      <w:r>
        <w:t>rovnocenné platební podmínky, jako má sjednány Prodávající s Kupujícím, a to následovně:</w:t>
      </w:r>
    </w:p>
    <w:p w14:paraId="35586AA6" w14:textId="77777777" w:rsidR="00237EFE" w:rsidRDefault="00237EFE" w:rsidP="005641D5">
      <w:pPr>
        <w:pStyle w:val="Text1-1"/>
        <w:numPr>
          <w:ilvl w:val="0"/>
          <w:numId w:val="0"/>
        </w:numPr>
        <w:tabs>
          <w:tab w:val="left" w:pos="708"/>
        </w:tabs>
        <w:spacing w:after="0"/>
        <w:jc w:val="left"/>
      </w:pPr>
    </w:p>
    <w:p w14:paraId="2A3CC9D5" w14:textId="77777777" w:rsidR="00A2018D" w:rsidRDefault="00A2018D" w:rsidP="005641D5">
      <w:pPr>
        <w:pStyle w:val="Text1-2"/>
        <w:numPr>
          <w:ilvl w:val="2"/>
          <w:numId w:val="18"/>
        </w:numPr>
        <w:tabs>
          <w:tab w:val="left" w:pos="1418"/>
        </w:tabs>
        <w:spacing w:after="0"/>
        <w:ind w:left="709" w:firstLine="425"/>
      </w:pPr>
      <w:r>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7917B995" w14:textId="1BBBBB0F" w:rsidR="00A2018D" w:rsidRDefault="00A2018D" w:rsidP="005641D5">
      <w:pPr>
        <w:pStyle w:val="Text1-2"/>
        <w:numPr>
          <w:ilvl w:val="2"/>
          <w:numId w:val="18"/>
        </w:numPr>
        <w:tabs>
          <w:tab w:val="left" w:pos="708"/>
        </w:tabs>
        <w:ind w:left="709" w:firstLine="425"/>
      </w:pPr>
      <w:r>
        <w:t xml:space="preserve">Prodávající se zavazuje uhradit smluvní pokutu ve výši 10.000 Kč za </w:t>
      </w:r>
      <w:r w:rsidR="008551B3">
        <w:t>každý,</w:t>
      </w:r>
      <w:r>
        <w:t xml:space="preserve"> byť i započatý den prodlení se splněním povinnosti předložit smluvní dokumentaci dle předchozího odstavce smlouvy. Prodávající se dále zavazuje uhradit smluvní pokutu ve výši 10.000 Kč za </w:t>
      </w:r>
      <w:r w:rsidR="008551B3">
        <w:t>každý,</w:t>
      </w:r>
      <w:r>
        <w:t xml:space="preserve"> byť i započatý den, po který porušil svou povinnost mít se smluvními partnery Prodávajícího stejnou nebo kratší dobu splatnosti daňových dokladů, </w:t>
      </w:r>
      <w:r>
        <w:lastRenderedPageBreak/>
        <w:t>jaká je sjednána v této smlouvě. Smluvní sankce dle tohoto odstavce smlouvy lze v případě postupného porušení obou povinností Prodávajícího sčítat.</w:t>
      </w:r>
    </w:p>
    <w:p w14:paraId="15620A83" w14:textId="77777777" w:rsidR="00FE5E09" w:rsidRPr="000C5DA0" w:rsidRDefault="00FE5E09" w:rsidP="00FE5E09">
      <w:pPr>
        <w:pStyle w:val="Nadpis1"/>
        <w:rPr>
          <w:rFonts w:eastAsia="Times New Roman"/>
          <w:lang w:eastAsia="cs-CZ"/>
        </w:rPr>
      </w:pPr>
      <w:r w:rsidRPr="000C5DA0">
        <w:rPr>
          <w:rFonts w:eastAsia="Times New Roman"/>
          <w:lang w:eastAsia="cs-CZ"/>
        </w:rPr>
        <w:t>Další ujednání</w:t>
      </w:r>
    </w:p>
    <w:p w14:paraId="4FE3FBA8" w14:textId="5D1F86F5" w:rsidR="00D85C5B" w:rsidRPr="005641D5" w:rsidRDefault="00D85C5B" w:rsidP="005641D5">
      <w:pPr>
        <w:pStyle w:val="Nadpis1"/>
        <w:numPr>
          <w:ilvl w:val="1"/>
          <w:numId w:val="22"/>
        </w:numPr>
        <w:spacing w:before="0" w:after="0" w:line="240"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Prodávající ujišťuje Kupujícího, že Předmět koupě je prostý všech vad, jak právních, tak faktických.</w:t>
      </w:r>
    </w:p>
    <w:p w14:paraId="15B19F1A" w14:textId="77777777" w:rsidR="000217EF" w:rsidRPr="00240FC3" w:rsidRDefault="000217EF" w:rsidP="005641D5">
      <w:pPr>
        <w:numPr>
          <w:ilvl w:val="1"/>
          <w:numId w:val="5"/>
        </w:numPr>
        <w:overflowPunct w:val="0"/>
        <w:autoSpaceDE w:val="0"/>
        <w:autoSpaceDN w:val="0"/>
        <w:adjustRightInd w:val="0"/>
        <w:spacing w:after="0" w:line="276" w:lineRule="auto"/>
        <w:ind w:left="0" w:firstLine="0"/>
        <w:contextualSpacing/>
        <w:textAlignment w:val="baseline"/>
        <w:rPr>
          <w:rFonts w:eastAsia="Times New Roman" w:cs="Times New Roman"/>
          <w:lang w:eastAsia="cs-CZ"/>
        </w:rPr>
      </w:pPr>
      <w:r w:rsidRPr="00240FC3">
        <w:rPr>
          <w:rFonts w:eastAsia="Times New Roman" w:cs="Times New Roman"/>
          <w:lang w:eastAsia="cs-CZ"/>
        </w:rPr>
        <w:t xml:space="preserve">V případě přenesené daňové povinnosti Prodávající bere na vědomí a souhlasí s tím, že  </w:t>
      </w:r>
    </w:p>
    <w:p w14:paraId="5A31703A" w14:textId="0D2C4304" w:rsidR="000217EF" w:rsidRPr="00240FC3" w:rsidRDefault="000217EF" w:rsidP="000217EF">
      <w:pPr>
        <w:overflowPunct w:val="0"/>
        <w:autoSpaceDE w:val="0"/>
        <w:autoSpaceDN w:val="0"/>
        <w:adjustRightInd w:val="0"/>
        <w:spacing w:after="0" w:line="276" w:lineRule="auto"/>
        <w:ind w:left="709"/>
        <w:contextualSpacing/>
        <w:textAlignment w:val="baseline"/>
        <w:rPr>
          <w:rFonts w:eastAsia="Times New Roman" w:cs="Times New Roman"/>
          <w:lang w:eastAsia="cs-CZ"/>
        </w:rPr>
      </w:pPr>
      <w:r w:rsidRPr="00240FC3">
        <w:rPr>
          <w:rFonts w:eastAsia="Times New Roman" w:cs="Times New Roman"/>
          <w:lang w:eastAsia="cs-CZ"/>
        </w:rPr>
        <w:t>Kupující uhradí Prodávajícímu vystavenou fakturu/daňový doklad dělenou platbou, rozdělenou na základ daně a částku odpovídající DPH, ze dvou různých účtů.</w:t>
      </w:r>
    </w:p>
    <w:p w14:paraId="35AB3B5C" w14:textId="709C7B08" w:rsidR="000217EF" w:rsidRPr="00C81F5F" w:rsidRDefault="000217EF">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641D5">
        <w:rPr>
          <w:rFonts w:eastAsia="Times New Roman" w:cs="Times New Roman"/>
          <w:b/>
          <w:bCs/>
          <w:lang w:eastAsia="cs-CZ"/>
        </w:rPr>
        <w:t>Faktury (daňové doklady), vč. všech příloh, budou zasílány pouze elektronicky na e-mailovou adresu ePodatelnaCFU@spravazeleznic.cz</w:t>
      </w:r>
      <w:r w:rsidRPr="00240FC3">
        <w:rPr>
          <w:rFonts w:eastAsia="Times New Roman" w:cs="Times New Roman"/>
          <w:lang w:eastAsia="cs-CZ"/>
        </w:rPr>
        <w:t xml:space="preserve">. V případě technických problémů s vyhotovením elektronické podoby daňového dokladu či jeho příloh (např. nečitelnost </w:t>
      </w:r>
      <w:r w:rsidRPr="00C81F5F">
        <w:rPr>
          <w:rFonts w:eastAsia="Times New Roman" w:cs="Times New Roman"/>
          <w:lang w:eastAsia="cs-CZ"/>
        </w:rPr>
        <w:t>skenu) bude Kupující akceptovat daňový doklad doručený v listinné podobě na adresu Správa železnic, státní organizace Centrální finanční účtárna Čechy, Náměstí Jana Pernera 217, 530 02 Pardubice</w:t>
      </w:r>
      <w:r w:rsidR="00A83990" w:rsidRPr="00C81F5F">
        <w:rPr>
          <w:rFonts w:eastAsia="Times New Roman" w:cs="Times New Roman"/>
          <w:lang w:eastAsia="cs-CZ"/>
        </w:rPr>
        <w:t>.</w:t>
      </w:r>
    </w:p>
    <w:p w14:paraId="2D2C87F6" w14:textId="77777777" w:rsidR="00C81F5F" w:rsidRDefault="00C81F5F" w:rsidP="00C81F5F">
      <w:pPr>
        <w:pStyle w:val="Odstavecseseznamem"/>
        <w:numPr>
          <w:ilvl w:val="1"/>
          <w:numId w:val="5"/>
        </w:numPr>
        <w:spacing w:after="0"/>
        <w:ind w:left="709" w:hanging="709"/>
        <w:rPr>
          <w:rFonts w:eastAsia="Times New Roman" w:cs="Times New Roman"/>
          <w:lang w:eastAsia="cs-CZ"/>
        </w:rPr>
      </w:pPr>
      <w:r w:rsidRPr="00C81F5F">
        <w:rPr>
          <w:rFonts w:eastAsia="Times New Roman" w:cs="Times New Roman"/>
          <w:lang w:eastAsia="cs-CZ"/>
        </w:rPr>
        <w:t xml:space="preserve">Bod </w:t>
      </w:r>
      <w:r>
        <w:rPr>
          <w:rFonts w:eastAsia="Times New Roman" w:cs="Times New Roman"/>
          <w:lang w:eastAsia="cs-CZ"/>
        </w:rPr>
        <w:t>19</w:t>
      </w:r>
      <w:r w:rsidRPr="00C81F5F">
        <w:rPr>
          <w:rFonts w:eastAsia="Times New Roman" w:cs="Times New Roman"/>
          <w:lang w:eastAsia="cs-CZ"/>
        </w:rPr>
        <w:t xml:space="preserve"> Obchodních podmínek se mění takto</w:t>
      </w:r>
      <w:r>
        <w:rPr>
          <w:rFonts w:eastAsia="Times New Roman" w:cs="Times New Roman"/>
          <w:lang w:eastAsia="cs-CZ"/>
        </w:rPr>
        <w:t>:</w:t>
      </w:r>
    </w:p>
    <w:p w14:paraId="0CF23E73" w14:textId="39CDAB5F" w:rsidR="00512498" w:rsidRPr="00C81F5F" w:rsidRDefault="00C81F5F" w:rsidP="005641D5">
      <w:pPr>
        <w:pStyle w:val="Odstavecseseznamem"/>
        <w:spacing w:after="0"/>
        <w:ind w:left="709"/>
        <w:rPr>
          <w:rFonts w:eastAsia="Times New Roman" w:cs="Times New Roman"/>
          <w:lang w:eastAsia="cs-CZ"/>
        </w:rPr>
      </w:pPr>
      <w:r w:rsidRPr="005641D5">
        <w:rPr>
          <w:rFonts w:eastAsia="Times New Roman" w:cs="Times New Roman"/>
          <w:b/>
          <w:bCs/>
          <w:lang w:eastAsia="cs-CZ"/>
        </w:rPr>
        <w:t>Kupní cenu a případnou DPH</w:t>
      </w:r>
      <w:r w:rsidRPr="005641D5">
        <w:rPr>
          <w:rFonts w:eastAsia="Times New Roman" w:cs="Times New Roman"/>
          <w:lang w:eastAsia="cs-CZ"/>
        </w:rPr>
        <w:t xml:space="preserve"> je Kupující povinen uhradit Prodávajícímu do </w:t>
      </w:r>
      <w:r w:rsidRPr="005641D5">
        <w:rPr>
          <w:rFonts w:eastAsia="Times New Roman" w:cs="Times New Roman"/>
          <w:b/>
          <w:bCs/>
          <w:lang w:eastAsia="cs-CZ"/>
        </w:rPr>
        <w:t>60</w:t>
      </w:r>
      <w:r w:rsidRPr="005641D5">
        <w:rPr>
          <w:rFonts w:eastAsia="Times New Roman" w:cs="Times New Roman"/>
          <w:lang w:eastAsia="cs-CZ"/>
        </w:rPr>
        <w:t xml:space="preserve"> dnů ode dne převzetí Předmětu koupě; má-li být dle Kupní smlouvy proveden též zkušební provoz, pak do </w:t>
      </w:r>
      <w:r w:rsidRPr="005641D5">
        <w:rPr>
          <w:rFonts w:eastAsia="Times New Roman" w:cs="Times New Roman"/>
          <w:b/>
          <w:bCs/>
          <w:lang w:eastAsia="cs-CZ"/>
        </w:rPr>
        <w:t>60</w:t>
      </w:r>
      <w:r w:rsidRPr="005641D5">
        <w:rPr>
          <w:rFonts w:eastAsia="Times New Roman" w:cs="Times New Roman"/>
          <w:lang w:eastAsia="cs-CZ"/>
        </w:rPr>
        <w:t xml:space="preserve"> dnů ode dne úspěšného ukončení zkušebního provozu, nastane-li den skončení zkušebního provozu později než převzetí Předmětu koupě Kupujícím.</w:t>
      </w:r>
    </w:p>
    <w:p w14:paraId="6C11DF1B" w14:textId="516C81A6" w:rsidR="00D85C5B" w:rsidRPr="005641D5"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Kontaktními osobami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uvních stran jsou</w:t>
      </w:r>
      <w:r w:rsidR="00CF44A0" w:rsidRPr="005641D5">
        <w:rPr>
          <w:rFonts w:asciiTheme="minorHAnsi" w:eastAsia="Times New Roman" w:hAnsiTheme="minorHAnsi" w:cs="Times New Roman"/>
          <w:b w:val="0"/>
          <w:u w:val="none"/>
          <w:lang w:eastAsia="cs-CZ"/>
        </w:rPr>
        <w:t>:</w:t>
      </w:r>
    </w:p>
    <w:p w14:paraId="04A8EF3F" w14:textId="71388F49" w:rsidR="00D85C5B" w:rsidRPr="005641D5" w:rsidRDefault="00D85C5B">
      <w:pPr>
        <w:spacing w:after="0" w:line="240" w:lineRule="auto"/>
        <w:ind w:left="1417" w:hanging="709"/>
        <w:contextualSpacing/>
        <w:rPr>
          <w:rFonts w:eastAsia="Times New Roman" w:cs="Times New Roman"/>
          <w:lang w:eastAsia="cs-CZ"/>
        </w:rPr>
      </w:pPr>
      <w:r w:rsidRPr="005641D5">
        <w:rPr>
          <w:rFonts w:eastAsia="Times New Roman" w:cs="Times New Roman"/>
          <w:lang w:eastAsia="cs-CZ"/>
        </w:rPr>
        <w:t xml:space="preserve">za Kupujícího p. </w:t>
      </w:r>
      <w:r w:rsidR="00CF44A0" w:rsidRPr="005641D5">
        <w:rPr>
          <w:rFonts w:eastAsia="Times New Roman" w:cs="Times New Roman"/>
          <w:lang w:eastAsia="cs-CZ"/>
        </w:rPr>
        <w:t>Milan Smreček</w:t>
      </w:r>
      <w:r w:rsidRPr="005641D5">
        <w:rPr>
          <w:rFonts w:eastAsia="Times New Roman" w:cs="Times New Roman"/>
          <w:lang w:eastAsia="cs-CZ"/>
        </w:rPr>
        <w:t xml:space="preserve">, tel. </w:t>
      </w:r>
      <w:r w:rsidR="00CF44A0" w:rsidRPr="005641D5">
        <w:rPr>
          <w:bCs/>
        </w:rPr>
        <w:t>724 496 797,</w:t>
      </w:r>
      <w:r w:rsidR="00CF44A0" w:rsidRPr="005641D5">
        <w:rPr>
          <w:rFonts w:eastAsia="Times New Roman" w:cs="Times New Roman"/>
          <w:lang w:eastAsia="cs-CZ"/>
        </w:rPr>
        <w:t xml:space="preserve"> email</w:t>
      </w:r>
      <w:r w:rsidR="00C227D3">
        <w:rPr>
          <w:rFonts w:eastAsia="Times New Roman" w:cs="Times New Roman"/>
          <w:lang w:eastAsia="cs-CZ"/>
        </w:rPr>
        <w:t>:</w:t>
      </w:r>
      <w:r w:rsidR="00CF44A0" w:rsidRPr="00240FC3">
        <w:t xml:space="preserve"> </w:t>
      </w:r>
      <w:hyperlink r:id="rId11" w:history="1">
        <w:r w:rsidR="00CF44A0" w:rsidRPr="005641D5">
          <w:rPr>
            <w:rStyle w:val="Hypertextovodkaz"/>
            <w:bCs/>
          </w:rPr>
          <w:t>Smrecek@spravazeleznic.cz</w:t>
        </w:r>
      </w:hyperlink>
      <w:r w:rsidR="00CF44A0" w:rsidRPr="005641D5">
        <w:rPr>
          <w:rFonts w:eastAsia="Times New Roman" w:cs="Times New Roman"/>
          <w:lang w:eastAsia="cs-CZ"/>
        </w:rPr>
        <w:t>,</w:t>
      </w:r>
    </w:p>
    <w:p w14:paraId="5FEEEEAB" w14:textId="5D878A84" w:rsidR="00D85C5B" w:rsidRPr="00240FC3" w:rsidRDefault="00D85C5B" w:rsidP="002B378D">
      <w:pPr>
        <w:spacing w:after="0" w:line="240" w:lineRule="auto"/>
        <w:ind w:left="1417" w:hanging="709"/>
        <w:contextualSpacing/>
        <w:rPr>
          <w:rFonts w:eastAsia="Times New Roman" w:cs="Times New Roman"/>
          <w:lang w:eastAsia="cs-CZ"/>
        </w:rPr>
      </w:pPr>
      <w:r w:rsidRPr="00240FC3">
        <w:rPr>
          <w:rFonts w:eastAsia="Times New Roman" w:cs="Times New Roman"/>
          <w:highlight w:val="green"/>
          <w:lang w:eastAsia="cs-CZ"/>
        </w:rPr>
        <w:t>za Prodávajícího p. ………………</w:t>
      </w:r>
      <w:proofErr w:type="gramStart"/>
      <w:r w:rsidRPr="00240FC3">
        <w:rPr>
          <w:rFonts w:eastAsia="Times New Roman" w:cs="Times New Roman"/>
          <w:highlight w:val="green"/>
          <w:lang w:eastAsia="cs-CZ"/>
        </w:rPr>
        <w:t>…….</w:t>
      </w:r>
      <w:proofErr w:type="gramEnd"/>
      <w:r w:rsidRPr="00240FC3">
        <w:rPr>
          <w:rFonts w:eastAsia="Times New Roman" w:cs="Times New Roman"/>
          <w:highlight w:val="green"/>
          <w:lang w:eastAsia="cs-CZ"/>
        </w:rPr>
        <w:t xml:space="preserve"> , tel. …………………. , email</w:t>
      </w:r>
      <w:r w:rsidR="00C227D3">
        <w:rPr>
          <w:rFonts w:eastAsia="Times New Roman" w:cs="Times New Roman"/>
          <w:highlight w:val="green"/>
          <w:lang w:eastAsia="cs-CZ"/>
        </w:rPr>
        <w:t>:</w:t>
      </w:r>
      <w:r w:rsidRPr="00240FC3">
        <w:rPr>
          <w:rFonts w:eastAsia="Times New Roman" w:cs="Times New Roman"/>
          <w:highlight w:val="green"/>
          <w:lang w:eastAsia="cs-CZ"/>
        </w:rPr>
        <w:t xml:space="preserve"> …………………….. .</w:t>
      </w:r>
    </w:p>
    <w:p w14:paraId="6C470B75" w14:textId="31B4D548" w:rsidR="00D85C5B" w:rsidRPr="005641D5" w:rsidRDefault="008B1447"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Sml</w:t>
      </w:r>
      <w:r w:rsidR="00D85C5B" w:rsidRPr="005641D5">
        <w:rPr>
          <w:rFonts w:asciiTheme="minorHAnsi" w:eastAsia="Times New Roman" w:hAnsiTheme="minorHAnsi" w:cs="Times New Roman"/>
          <w:b w:val="0"/>
          <w:u w:val="none"/>
          <w:lang w:eastAsia="cs-CZ"/>
        </w:rPr>
        <w:t xml:space="preserve">uvní strany berou na vědomí, že tato </w:t>
      </w:r>
      <w:r w:rsidRPr="005641D5">
        <w:rPr>
          <w:rFonts w:asciiTheme="minorHAnsi" w:eastAsia="Times New Roman" w:hAnsiTheme="minorHAnsi" w:cs="Times New Roman"/>
          <w:b w:val="0"/>
          <w:u w:val="none"/>
          <w:lang w:eastAsia="cs-CZ"/>
        </w:rPr>
        <w:t>Sml</w:t>
      </w:r>
      <w:r w:rsidR="00D85C5B" w:rsidRPr="005641D5">
        <w:rPr>
          <w:rFonts w:asciiTheme="minorHAnsi" w:eastAsia="Times New Roman" w:hAnsiTheme="minorHAnsi"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5641D5">
        <w:rPr>
          <w:rFonts w:asciiTheme="minorHAnsi" w:eastAsia="Times New Roman" w:hAnsiTheme="minorHAnsi" w:cs="Times New Roman"/>
          <w:b w:val="0"/>
          <w:u w:val="none"/>
          <w:lang w:eastAsia="cs-CZ"/>
        </w:rPr>
        <w:t>Sml</w:t>
      </w:r>
      <w:r w:rsidR="00D85C5B" w:rsidRPr="005641D5">
        <w:rPr>
          <w:rFonts w:asciiTheme="minorHAnsi" w:eastAsia="Times New Roman" w:hAnsiTheme="minorHAnsi" w:cs="Times New Roman"/>
          <w:b w:val="0"/>
          <w:u w:val="none"/>
          <w:lang w:eastAsia="cs-CZ"/>
        </w:rPr>
        <w:t xml:space="preserve">uvních stran, předmětu </w:t>
      </w:r>
      <w:r w:rsidRPr="005641D5">
        <w:rPr>
          <w:rFonts w:asciiTheme="minorHAnsi" w:eastAsia="Times New Roman" w:hAnsiTheme="minorHAnsi" w:cs="Times New Roman"/>
          <w:b w:val="0"/>
          <w:u w:val="none"/>
          <w:lang w:eastAsia="cs-CZ"/>
        </w:rPr>
        <w:t>Sml</w:t>
      </w:r>
      <w:r w:rsidR="00D85C5B" w:rsidRPr="005641D5">
        <w:rPr>
          <w:rFonts w:asciiTheme="minorHAnsi" w:eastAsia="Times New Roman" w:hAnsiTheme="minorHAnsi" w:cs="Times New Roman"/>
          <w:b w:val="0"/>
          <w:u w:val="none"/>
          <w:lang w:eastAsia="cs-CZ"/>
        </w:rPr>
        <w:t xml:space="preserve">ouvy, jeho ceně či hodnotě a datu uzavření této </w:t>
      </w:r>
      <w:r w:rsidRPr="005641D5">
        <w:rPr>
          <w:rFonts w:asciiTheme="minorHAnsi" w:eastAsia="Times New Roman" w:hAnsiTheme="minorHAnsi" w:cs="Times New Roman"/>
          <w:b w:val="0"/>
          <w:u w:val="none"/>
          <w:lang w:eastAsia="cs-CZ"/>
        </w:rPr>
        <w:t>Sml</w:t>
      </w:r>
      <w:r w:rsidR="00D85C5B" w:rsidRPr="005641D5">
        <w:rPr>
          <w:rFonts w:asciiTheme="minorHAnsi" w:eastAsia="Times New Roman" w:hAnsiTheme="minorHAnsi" w:cs="Times New Roman"/>
          <w:b w:val="0"/>
          <w:u w:val="none"/>
          <w:lang w:eastAsia="cs-CZ"/>
        </w:rPr>
        <w:t>ouvy.</w:t>
      </w:r>
    </w:p>
    <w:p w14:paraId="7C8F7293" w14:textId="1062B3E7" w:rsidR="00D85C5B"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Zaslání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ouvy správci registru smluv k uveřejnění v registru smluv zajišťuje obvykle Kupující. Nebude-li tato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ouva zaslána k uveřejnění a/nebo uveřejněna prostřednictvím registru smluv, není žádná ze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uvních stran oprávněna požadovat po druhé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uvní straně náhradu škody ani jiné újmy, která by jí v této souvislosti vznikla nebo vzniknout mohla.</w:t>
      </w:r>
    </w:p>
    <w:p w14:paraId="262B60F9" w14:textId="0E804BCF" w:rsidR="00D85C5B"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Smluvní strany výslovně prohlašují, že údaje a další skutečnosti uvedené v této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ouvě, vyjma částí označených ve smyslu následujícího odstavce této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Jestliže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uvní strana označí za své obchodní tajemství část obsahu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ouvy, která v důsledku toho bude pro účely uveřejnění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ouvy v registru</w:t>
      </w:r>
      <w:r w:rsidR="008B1447" w:rsidRPr="005641D5">
        <w:rPr>
          <w:rFonts w:asciiTheme="minorHAnsi" w:eastAsia="Times New Roman" w:hAnsiTheme="minorHAnsi" w:cs="Times New Roman"/>
          <w:b w:val="0"/>
          <w:u w:val="none"/>
          <w:lang w:eastAsia="cs-CZ"/>
        </w:rPr>
        <w:t xml:space="preserve"> smluv znečitelněna, nese tato S</w:t>
      </w:r>
      <w:r w:rsidRPr="005641D5">
        <w:rPr>
          <w:rFonts w:asciiTheme="minorHAnsi" w:eastAsia="Times New Roman" w:hAnsiTheme="minorHAnsi" w:cs="Times New Roman"/>
          <w:b w:val="0"/>
          <w:u w:val="none"/>
          <w:lang w:eastAsia="cs-CZ"/>
        </w:rPr>
        <w:t xml:space="preserve">mluvní strana odpovědnost, pokud by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ouva v důsledku takového označení byla uveřejněna způsobem odporujícím ZRS, a to bez ohledu na to, která ze stran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ouvu v registru smluv uveřejnila. S částmi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ouvy, které druhá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uvní strana neoznačí za své obchodní tajemství před uzavřením této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uvní strany Kupujícímu obsahujícího přesnou identifikaci dotčených částí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ouvy včetně odůvodnění, proč jsou za obchodní tajemství považovány. Druhá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5641D5" w:rsidRDefault="000C5DA0"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lastRenderedPageBreak/>
        <w:t xml:space="preserve">V případě poskytnutí osobních údajů v rámci plnění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 xml:space="preserve">uvního vztahu se </w:t>
      </w:r>
      <w:r w:rsidR="00823FBB" w:rsidRPr="005641D5">
        <w:rPr>
          <w:rFonts w:asciiTheme="minorHAnsi" w:eastAsia="Times New Roman" w:hAnsiTheme="minorHAnsi" w:cs="Times New Roman"/>
          <w:b w:val="0"/>
          <w:u w:val="none"/>
          <w:lang w:eastAsia="cs-CZ"/>
        </w:rPr>
        <w:t>Prodávající</w:t>
      </w:r>
      <w:r w:rsidRPr="005641D5">
        <w:rPr>
          <w:rFonts w:asciiTheme="minorHAnsi" w:eastAsia="Times New Roman" w:hAnsiTheme="minorHAnsi"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5641D5">
        <w:rPr>
          <w:rFonts w:asciiTheme="minorHAnsi" w:eastAsia="Times New Roman" w:hAnsiTheme="minorHAnsi" w:cs="Times New Roman"/>
          <w:b w:val="0"/>
          <w:u w:val="none"/>
          <w:lang w:eastAsia="cs-CZ"/>
        </w:rPr>
        <w:t>Prodávajícího</w:t>
      </w:r>
      <w:r w:rsidRPr="005641D5">
        <w:rPr>
          <w:rFonts w:asciiTheme="minorHAnsi" w:eastAsia="Times New Roman" w:hAnsiTheme="minorHAnsi" w:cs="Times New Roman"/>
          <w:b w:val="0"/>
          <w:u w:val="none"/>
          <w:lang w:eastAsia="cs-CZ"/>
        </w:rPr>
        <w:t xml:space="preserve"> vztahují a plnění těchto povinností na vyžádání doložit </w:t>
      </w:r>
      <w:r w:rsidR="00823FBB" w:rsidRPr="005641D5">
        <w:rPr>
          <w:rFonts w:asciiTheme="minorHAnsi" w:eastAsia="Times New Roman" w:hAnsiTheme="minorHAnsi" w:cs="Times New Roman"/>
          <w:b w:val="0"/>
          <w:u w:val="none"/>
          <w:lang w:eastAsia="cs-CZ"/>
        </w:rPr>
        <w:t>Kupujícímu</w:t>
      </w:r>
      <w:r w:rsidRPr="005641D5">
        <w:rPr>
          <w:rFonts w:asciiTheme="minorHAnsi" w:eastAsia="Times New Roman" w:hAnsiTheme="minorHAnsi" w:cs="Times New Roman"/>
          <w:b w:val="0"/>
          <w:u w:val="none"/>
          <w:lang w:eastAsia="cs-CZ"/>
        </w:rPr>
        <w:t>.</w:t>
      </w:r>
    </w:p>
    <w:p w14:paraId="58AA56B5" w14:textId="1B4F4971" w:rsidR="00DC41AD" w:rsidRPr="005641D5" w:rsidRDefault="00A453A2" w:rsidP="005641D5">
      <w:pPr>
        <w:pStyle w:val="Nadpis1"/>
        <w:spacing w:line="276" w:lineRule="auto"/>
        <w:rPr>
          <w:rFonts w:asciiTheme="minorHAnsi" w:eastAsia="Times New Roman" w:hAnsiTheme="minorHAnsi"/>
          <w:lang w:eastAsia="cs-CZ"/>
        </w:rPr>
      </w:pPr>
      <w:r w:rsidRPr="005641D5">
        <w:rPr>
          <w:rFonts w:asciiTheme="minorHAnsi" w:eastAsia="Times New Roman" w:hAnsiTheme="minorHAnsi"/>
          <w:lang w:eastAsia="cs-CZ"/>
        </w:rPr>
        <w:t>St</w:t>
      </w:r>
      <w:r w:rsidR="00C3718B" w:rsidRPr="005641D5">
        <w:rPr>
          <w:rFonts w:asciiTheme="minorHAnsi" w:eastAsia="Times New Roman" w:hAnsiTheme="minorHAnsi"/>
          <w:lang w:eastAsia="cs-CZ"/>
        </w:rPr>
        <w:t>řet zájmů</w:t>
      </w:r>
      <w:r w:rsidR="003330E9" w:rsidRPr="005641D5">
        <w:rPr>
          <w:rFonts w:asciiTheme="minorHAnsi" w:eastAsia="Times New Roman" w:hAnsiTheme="minorHAnsi"/>
          <w:lang w:eastAsia="cs-CZ"/>
        </w:rPr>
        <w:t>,</w:t>
      </w:r>
      <w:r w:rsidR="00C3718B" w:rsidRPr="005641D5">
        <w:rPr>
          <w:rFonts w:asciiTheme="minorHAnsi" w:eastAsia="Times New Roman" w:hAnsiTheme="minorHAnsi"/>
          <w:lang w:eastAsia="cs-CZ"/>
        </w:rPr>
        <w:t xml:space="preserve"> povinnosti Prodávajícího</w:t>
      </w:r>
      <w:r w:rsidR="003330E9" w:rsidRPr="005641D5">
        <w:rPr>
          <w:rFonts w:asciiTheme="minorHAnsi" w:eastAsia="Times New Roman" w:hAnsiTheme="minorHAnsi"/>
          <w:lang w:eastAsia="cs-CZ"/>
        </w:rPr>
        <w:t xml:space="preserve"> v souvislosti s konfliktem na Ukrajině</w:t>
      </w:r>
    </w:p>
    <w:p w14:paraId="3518C1B5" w14:textId="4ABB0F15" w:rsidR="00A453A2" w:rsidRPr="005641D5" w:rsidRDefault="00A453A2" w:rsidP="005641D5">
      <w:pPr>
        <w:pStyle w:val="Nadpis1"/>
        <w:numPr>
          <w:ilvl w:val="1"/>
          <w:numId w:val="5"/>
        </w:numPr>
        <w:spacing w:before="0" w:after="0" w:line="276" w:lineRule="auto"/>
        <w:rPr>
          <w:rFonts w:asciiTheme="minorHAnsi" w:hAnsiTheme="minorHAnsi"/>
          <w:b w:val="0"/>
          <w:u w:val="none"/>
          <w:lang w:eastAsia="cs-CZ"/>
        </w:rPr>
      </w:pPr>
      <w:r w:rsidRPr="005641D5">
        <w:rPr>
          <w:rFonts w:asciiTheme="minorHAnsi" w:hAnsiTheme="minorHAnsi"/>
          <w:b w:val="0"/>
          <w:u w:val="none"/>
          <w:lang w:eastAsia="cs-CZ"/>
        </w:rPr>
        <w:t xml:space="preserve">Prodávající prohlašuje, že není obchodní společností, ve které veřejný funkcionář uvedený v ust. § 2 odst. 1 písm. c) zákona č. 159/2006 Sb., o střetu zájmů, ve znění pozdějších předpisů (dále jen </w:t>
      </w:r>
      <w:r w:rsidRPr="005641D5">
        <w:rPr>
          <w:rFonts w:asciiTheme="minorHAnsi" w:hAnsiTheme="minorHAnsi"/>
          <w:u w:val="none"/>
          <w:lang w:eastAsia="cs-CZ"/>
        </w:rPr>
        <w:t>„</w:t>
      </w:r>
      <w:r w:rsidRPr="005641D5">
        <w:rPr>
          <w:rFonts w:asciiTheme="minorHAnsi" w:hAnsiTheme="minorHAnsi"/>
          <w:i/>
          <w:u w:val="none"/>
          <w:lang w:eastAsia="cs-CZ"/>
        </w:rPr>
        <w:t>Zákon o střetu zájmů</w:t>
      </w:r>
      <w:r w:rsidRPr="005641D5">
        <w:rPr>
          <w:rFonts w:asciiTheme="minorHAnsi" w:hAnsiTheme="minorHAnsi"/>
          <w:u w:val="none"/>
          <w:lang w:eastAsia="cs-CZ"/>
        </w:rPr>
        <w:t>“</w:t>
      </w:r>
      <w:r w:rsidRPr="005641D5">
        <w:rPr>
          <w:rFonts w:asciiTheme="minorHAnsi" w:hAnsiTheme="minorHAnsi"/>
          <w:b w:val="0"/>
          <w:u w:val="none"/>
          <w:lang w:eastAsia="cs-CZ"/>
        </w:rPr>
        <w:t>) nebo jím ovládaná osoba vlastní podíl představující alespoň 25 % účasti společníka v obchodní společnosti, a že žádní</w:t>
      </w:r>
      <w:r w:rsidR="00C3718B" w:rsidRPr="005641D5">
        <w:rPr>
          <w:rFonts w:asciiTheme="minorHAnsi" w:hAnsiTheme="minorHAnsi"/>
          <w:b w:val="0"/>
          <w:u w:val="none"/>
          <w:lang w:eastAsia="cs-CZ"/>
        </w:rPr>
        <w:t xml:space="preserve"> poddodavatelé, jimiž </w:t>
      </w:r>
      <w:r w:rsidRPr="005641D5">
        <w:rPr>
          <w:rFonts w:asciiTheme="minorHAnsi" w:hAnsiTheme="minorHAnsi"/>
          <w:b w:val="0"/>
          <w:u w:val="none"/>
          <w:lang w:eastAsia="cs-CZ"/>
        </w:rPr>
        <w:t>prokazoval kvalifikaci v zadávacím řízení</w:t>
      </w:r>
      <w:r w:rsidR="00C3718B" w:rsidRPr="005641D5">
        <w:rPr>
          <w:rFonts w:asciiTheme="minorHAnsi" w:hAnsiTheme="minorHAnsi"/>
          <w:b w:val="0"/>
          <w:u w:val="none"/>
          <w:lang w:eastAsia="cs-CZ"/>
        </w:rPr>
        <w:t xml:space="preserve"> na zadání Veřejné zakázky</w:t>
      </w:r>
      <w:r w:rsidRPr="005641D5">
        <w:rPr>
          <w:rFonts w:asciiTheme="minorHAnsi" w:hAnsiTheme="minorHAnsi"/>
          <w:b w:val="0"/>
          <w:u w:val="none"/>
          <w:lang w:eastAsia="cs-CZ"/>
        </w:rPr>
        <w:t>, nejsou obchodní společností, ve které veřejný funkcionář uvedený v ust. § 2 odst. 1 písm. c) Zákona o střetu zájmů nebo jím ovládaná osoba vlastní podíl představující alespoň 25 % účasti společníka v obchodní společnosti</w:t>
      </w:r>
      <w:r w:rsidR="00F010DC" w:rsidRPr="005641D5">
        <w:rPr>
          <w:rFonts w:asciiTheme="minorHAnsi" w:hAnsiTheme="minorHAnsi"/>
          <w:b w:val="0"/>
          <w:u w:val="none"/>
          <w:lang w:eastAsia="cs-CZ"/>
        </w:rPr>
        <w:t>.</w:t>
      </w:r>
    </w:p>
    <w:p w14:paraId="3ACFE10D" w14:textId="71CF345D" w:rsidR="00BD32CD" w:rsidRPr="005641D5" w:rsidRDefault="00DC41AD" w:rsidP="005641D5">
      <w:pPr>
        <w:pStyle w:val="Nadpis1"/>
        <w:numPr>
          <w:ilvl w:val="1"/>
          <w:numId w:val="5"/>
        </w:numPr>
        <w:spacing w:before="0" w:after="0" w:line="276" w:lineRule="auto"/>
        <w:rPr>
          <w:rFonts w:asciiTheme="minorHAnsi" w:hAnsiTheme="minorHAnsi"/>
          <w:u w:val="none"/>
          <w:lang w:eastAsia="cs-CZ"/>
        </w:rPr>
      </w:pPr>
      <w:r w:rsidRPr="005641D5">
        <w:rPr>
          <w:rFonts w:asciiTheme="minorHAnsi" w:hAnsiTheme="minorHAnsi"/>
          <w:b w:val="0"/>
          <w:u w:val="none"/>
          <w:lang w:eastAsia="cs-CZ"/>
        </w:rPr>
        <w:t xml:space="preserve">Prodávající prohlašuje, že </w:t>
      </w:r>
      <w:r w:rsidR="00B25AED" w:rsidRPr="005641D5">
        <w:rPr>
          <w:rFonts w:asciiTheme="minorHAnsi" w:hAnsiTheme="minorHAnsi"/>
          <w:b w:val="0"/>
          <w:u w:val="none"/>
          <w:lang w:eastAsia="cs-CZ"/>
        </w:rPr>
        <w:t>on</w:t>
      </w:r>
      <w:r w:rsidRPr="005641D5">
        <w:rPr>
          <w:rFonts w:asciiTheme="minorHAnsi" w:hAnsiTheme="minorHAnsi"/>
          <w:b w:val="0"/>
          <w:u w:val="none"/>
          <w:lang w:eastAsia="cs-CZ"/>
        </w:rPr>
        <w:t>, ani žádný</w:t>
      </w:r>
      <w:r w:rsidR="00B25AED" w:rsidRPr="005641D5">
        <w:rPr>
          <w:rFonts w:asciiTheme="minorHAnsi" w:hAnsiTheme="minorHAnsi"/>
          <w:b w:val="0"/>
          <w:u w:val="none"/>
          <w:lang w:eastAsia="cs-CZ"/>
        </w:rPr>
        <w:t xml:space="preserve"> z jeho poddodavatelů</w:t>
      </w:r>
      <w:r w:rsidR="005935C5" w:rsidRPr="005641D5">
        <w:rPr>
          <w:rFonts w:asciiTheme="minorHAnsi" w:hAnsiTheme="minorHAnsi"/>
          <w:b w:val="0"/>
          <w:u w:val="none"/>
          <w:lang w:eastAsia="cs-CZ"/>
        </w:rPr>
        <w:t xml:space="preserve"> nebo jiných osob</w:t>
      </w:r>
      <w:r w:rsidR="00B25AED" w:rsidRPr="005641D5">
        <w:rPr>
          <w:rFonts w:asciiTheme="minorHAnsi" w:hAnsiTheme="minorHAnsi"/>
          <w:b w:val="0"/>
          <w:u w:val="none"/>
          <w:lang w:eastAsia="cs-CZ"/>
        </w:rPr>
        <w:t>, jejichž způsobilost byla využita ve smyslu evropských směrnic o zadávání veřejných zakázek, nejsou osobami</w:t>
      </w:r>
      <w:r w:rsidR="00BD32CD" w:rsidRPr="005641D5">
        <w:rPr>
          <w:rFonts w:asciiTheme="minorHAnsi" w:hAnsiTheme="minorHAnsi"/>
          <w:b w:val="0"/>
          <w:u w:val="none"/>
          <w:lang w:eastAsia="cs-CZ"/>
        </w:rPr>
        <w:t>:</w:t>
      </w:r>
    </w:p>
    <w:p w14:paraId="753CDB3C" w14:textId="053E82A8" w:rsidR="00BD32CD" w:rsidRPr="005641D5" w:rsidRDefault="00B25AED" w:rsidP="005641D5">
      <w:pPr>
        <w:pStyle w:val="Nadpis1"/>
        <w:numPr>
          <w:ilvl w:val="0"/>
          <w:numId w:val="12"/>
        </w:numPr>
        <w:spacing w:before="0" w:after="0" w:line="276" w:lineRule="auto"/>
        <w:rPr>
          <w:rFonts w:asciiTheme="minorHAnsi" w:hAnsiTheme="minorHAnsi"/>
          <w:u w:val="none"/>
          <w:lang w:eastAsia="cs-CZ"/>
        </w:rPr>
      </w:pPr>
      <w:r w:rsidRPr="005641D5">
        <w:rPr>
          <w:rFonts w:asciiTheme="minorHAnsi" w:hAnsiTheme="minorHAnsi"/>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5641D5">
        <w:rPr>
          <w:rFonts w:asciiTheme="minorHAnsi" w:hAnsiTheme="minorHAnsi"/>
          <w:b w:val="0"/>
          <w:u w:val="none"/>
          <w:lang w:eastAsia="cs-CZ"/>
        </w:rPr>
        <w:t>,</w:t>
      </w:r>
      <w:r w:rsidRPr="005641D5">
        <w:rPr>
          <w:rFonts w:asciiTheme="minorHAnsi" w:hAnsiTheme="minorHAnsi"/>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5641D5" w:rsidRDefault="00BD32CD" w:rsidP="005641D5">
      <w:pPr>
        <w:pStyle w:val="Nadpis1"/>
        <w:numPr>
          <w:ilvl w:val="0"/>
          <w:numId w:val="12"/>
        </w:numPr>
        <w:spacing w:before="0" w:after="0" w:line="276" w:lineRule="auto"/>
        <w:rPr>
          <w:rFonts w:asciiTheme="minorHAnsi" w:hAnsiTheme="minorHAnsi"/>
          <w:b w:val="0"/>
          <w:u w:val="none"/>
          <w:lang w:eastAsia="cs-CZ"/>
        </w:rPr>
      </w:pPr>
      <w:r w:rsidRPr="005641D5">
        <w:rPr>
          <w:rFonts w:asciiTheme="minorHAnsi" w:hAnsiTheme="minorHAnsi"/>
          <w:b w:val="0"/>
          <w:u w:val="none"/>
          <w:lang w:eastAsia="cs-CZ"/>
        </w:rPr>
        <w:t>dle článku 2</w:t>
      </w:r>
      <w:r w:rsidRPr="005641D5">
        <w:rPr>
          <w:rFonts w:asciiTheme="minorHAnsi" w:hAnsiTheme="minorHAnsi"/>
          <w:u w:val="none"/>
        </w:rPr>
        <w:t xml:space="preserve"> </w:t>
      </w:r>
      <w:r w:rsidRPr="005641D5">
        <w:rPr>
          <w:rFonts w:asciiTheme="minorHAnsi" w:hAnsiTheme="minorHAnsi"/>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sidRPr="005641D5">
        <w:rPr>
          <w:rFonts w:asciiTheme="minorHAnsi" w:hAnsiTheme="minorHAnsi"/>
          <w:u w:val="none"/>
          <w:lang w:eastAsia="cs-CZ"/>
        </w:rPr>
        <w:t>dále jen „</w:t>
      </w:r>
      <w:r w:rsidR="003A7A56" w:rsidRPr="005641D5">
        <w:rPr>
          <w:rFonts w:asciiTheme="minorHAnsi" w:hAnsiTheme="minorHAnsi"/>
          <w:i/>
          <w:u w:val="none"/>
          <w:lang w:eastAsia="cs-CZ"/>
        </w:rPr>
        <w:t>S</w:t>
      </w:r>
      <w:r w:rsidRPr="005641D5">
        <w:rPr>
          <w:rFonts w:asciiTheme="minorHAnsi" w:hAnsiTheme="minorHAnsi"/>
          <w:i/>
          <w:u w:val="none"/>
          <w:lang w:eastAsia="cs-CZ"/>
        </w:rPr>
        <w:t>ankční seznamy</w:t>
      </w:r>
      <w:r w:rsidR="003A7A56" w:rsidRPr="005641D5">
        <w:rPr>
          <w:rFonts w:asciiTheme="minorHAnsi" w:hAnsiTheme="minorHAnsi"/>
          <w:i/>
          <w:u w:val="none"/>
          <w:lang w:eastAsia="cs-CZ"/>
        </w:rPr>
        <w:t>“</w:t>
      </w:r>
      <w:r w:rsidRPr="005641D5">
        <w:rPr>
          <w:rFonts w:asciiTheme="minorHAnsi" w:hAnsiTheme="minorHAnsi"/>
          <w:b w:val="0"/>
          <w:u w:val="none"/>
          <w:lang w:eastAsia="cs-CZ"/>
        </w:rPr>
        <w:t>)</w:t>
      </w:r>
      <w:r w:rsidR="00C3718B" w:rsidRPr="005641D5">
        <w:rPr>
          <w:rFonts w:asciiTheme="minorHAnsi" w:hAnsiTheme="minorHAnsi"/>
          <w:b w:val="0"/>
          <w:u w:val="none"/>
          <w:lang w:eastAsia="cs-CZ"/>
        </w:rPr>
        <w:t>.</w:t>
      </w:r>
    </w:p>
    <w:p w14:paraId="5565C7BB" w14:textId="21DDC561" w:rsidR="00D37801" w:rsidRPr="005641D5" w:rsidRDefault="00D37801" w:rsidP="005641D5">
      <w:pPr>
        <w:pStyle w:val="Nadpis1"/>
        <w:numPr>
          <w:ilvl w:val="1"/>
          <w:numId w:val="5"/>
        </w:numPr>
        <w:spacing w:before="0" w:after="0" w:line="276" w:lineRule="auto"/>
        <w:rPr>
          <w:rFonts w:asciiTheme="minorHAnsi" w:hAnsiTheme="minorHAnsi"/>
          <w:b w:val="0"/>
          <w:u w:val="none"/>
          <w:lang w:eastAsia="cs-CZ"/>
        </w:rPr>
      </w:pPr>
      <w:r w:rsidRPr="005641D5">
        <w:rPr>
          <w:rFonts w:asciiTheme="minorHAnsi" w:hAnsiTheme="minorHAnsi"/>
          <w:b w:val="0"/>
          <w:u w:val="none"/>
          <w:lang w:eastAsia="cs-CZ"/>
        </w:rPr>
        <w:t xml:space="preserve">Je-li Prodávajícím sdružení více osob, platí podmínky dle odstavce 9.1 a 9.2 </w:t>
      </w:r>
      <w:r w:rsidR="003330E9" w:rsidRPr="005641D5">
        <w:rPr>
          <w:rFonts w:asciiTheme="minorHAnsi" w:hAnsiTheme="minorHAnsi"/>
          <w:b w:val="0"/>
          <w:u w:val="none"/>
          <w:lang w:eastAsia="cs-CZ"/>
        </w:rPr>
        <w:t xml:space="preserve">této </w:t>
      </w:r>
      <w:r w:rsidRPr="005641D5">
        <w:rPr>
          <w:rFonts w:asciiTheme="minorHAnsi" w:hAnsiTheme="minorHAnsi"/>
          <w:b w:val="0"/>
          <w:u w:val="none"/>
          <w:lang w:eastAsia="cs-CZ"/>
        </w:rPr>
        <w:t xml:space="preserve">Smlouvy také jednotlivě pro všechny osoby v rámci Prodávajícího </w:t>
      </w:r>
      <w:r w:rsidR="008551B3" w:rsidRPr="00240FC3">
        <w:rPr>
          <w:rFonts w:asciiTheme="minorHAnsi" w:hAnsiTheme="minorHAnsi"/>
          <w:b w:val="0"/>
          <w:u w:val="none"/>
          <w:lang w:eastAsia="cs-CZ"/>
        </w:rPr>
        <w:t>sdružené,</w:t>
      </w:r>
      <w:r w:rsidRPr="005641D5">
        <w:rPr>
          <w:rFonts w:asciiTheme="minorHAnsi" w:hAnsiTheme="minorHAnsi"/>
          <w:b w:val="0"/>
          <w:u w:val="none"/>
          <w:lang w:eastAsia="cs-CZ"/>
        </w:rPr>
        <w:t xml:space="preserve"> a to bez ohledu na právní formu tohoto sdružení.</w:t>
      </w:r>
    </w:p>
    <w:p w14:paraId="12E803BA" w14:textId="613C0D0A" w:rsidR="00D37801" w:rsidRPr="005641D5" w:rsidRDefault="00D37801" w:rsidP="005641D5">
      <w:pPr>
        <w:pStyle w:val="Nadpis1"/>
        <w:numPr>
          <w:ilvl w:val="1"/>
          <w:numId w:val="5"/>
        </w:numPr>
        <w:spacing w:before="0" w:after="0" w:line="276" w:lineRule="auto"/>
        <w:rPr>
          <w:rFonts w:asciiTheme="minorHAnsi" w:hAnsiTheme="minorHAnsi"/>
          <w:b w:val="0"/>
          <w:u w:val="none"/>
          <w:lang w:eastAsia="cs-CZ"/>
        </w:rPr>
      </w:pPr>
      <w:r w:rsidRPr="005641D5">
        <w:rPr>
          <w:rFonts w:asciiTheme="minorHAnsi" w:hAnsiTheme="minorHAnsi"/>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5641D5" w:rsidRDefault="009768EC" w:rsidP="005641D5">
      <w:pPr>
        <w:pStyle w:val="Nadpis1"/>
        <w:numPr>
          <w:ilvl w:val="1"/>
          <w:numId w:val="5"/>
        </w:numPr>
        <w:spacing w:before="0" w:after="0" w:line="276" w:lineRule="auto"/>
        <w:rPr>
          <w:rFonts w:asciiTheme="minorHAnsi" w:hAnsiTheme="minorHAnsi"/>
          <w:b w:val="0"/>
          <w:u w:val="none"/>
          <w:lang w:eastAsia="cs-CZ"/>
        </w:rPr>
      </w:pPr>
      <w:r w:rsidRPr="005641D5">
        <w:rPr>
          <w:rFonts w:asciiTheme="minorHAnsi" w:hAnsiTheme="minorHAnsi"/>
          <w:b w:val="0"/>
          <w:u w:val="none"/>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CB0FD73" w14:textId="5BDD6453" w:rsidR="00F010DC" w:rsidRPr="005641D5" w:rsidRDefault="00F010DC" w:rsidP="005641D5">
      <w:pPr>
        <w:pStyle w:val="Nadpis1"/>
        <w:numPr>
          <w:ilvl w:val="1"/>
          <w:numId w:val="5"/>
        </w:numPr>
        <w:spacing w:before="0" w:after="0" w:line="276" w:lineRule="auto"/>
        <w:rPr>
          <w:rFonts w:asciiTheme="minorHAnsi" w:hAnsiTheme="minorHAnsi"/>
          <w:u w:val="none"/>
          <w:lang w:eastAsia="cs-CZ"/>
        </w:rPr>
      </w:pPr>
      <w:r w:rsidRPr="005641D5">
        <w:rPr>
          <w:rFonts w:asciiTheme="minorHAnsi" w:hAnsiTheme="minorHAnsi"/>
          <w:b w:val="0"/>
          <w:u w:val="none"/>
          <w:lang w:eastAsia="cs-CZ"/>
        </w:rPr>
        <w:t>Prodávající se dále</w:t>
      </w:r>
      <w:r w:rsidR="003A7A56" w:rsidRPr="005641D5">
        <w:rPr>
          <w:rFonts w:asciiTheme="minorHAnsi" w:hAnsiTheme="minorHAnsi"/>
          <w:b w:val="0"/>
          <w:u w:val="none"/>
          <w:lang w:eastAsia="cs-CZ"/>
        </w:rPr>
        <w:t xml:space="preserve"> v</w:t>
      </w:r>
      <w:r w:rsidR="004624A6" w:rsidRPr="005641D5">
        <w:rPr>
          <w:rFonts w:asciiTheme="minorHAnsi" w:hAnsiTheme="minorHAnsi"/>
          <w:b w:val="0"/>
          <w:u w:val="none"/>
          <w:lang w:eastAsia="cs-CZ"/>
        </w:rPr>
        <w:t>e smyslu</w:t>
      </w:r>
      <w:r w:rsidR="003A7A56" w:rsidRPr="005641D5">
        <w:rPr>
          <w:rFonts w:asciiTheme="minorHAnsi" w:hAnsiTheme="minorHAnsi"/>
          <w:b w:val="0"/>
          <w:u w:val="none"/>
          <w:lang w:eastAsia="cs-CZ"/>
        </w:rPr>
        <w:t xml:space="preserve"> článku 2</w:t>
      </w:r>
      <w:r w:rsidR="003A7A56" w:rsidRPr="005641D5">
        <w:rPr>
          <w:rFonts w:asciiTheme="minorHAnsi" w:hAnsiTheme="minorHAnsi"/>
          <w:u w:val="none"/>
        </w:rPr>
        <w:t xml:space="preserve"> </w:t>
      </w:r>
      <w:r w:rsidR="003A7A56" w:rsidRPr="005641D5">
        <w:rPr>
          <w:rFonts w:asciiTheme="minorHAnsi" w:hAnsiTheme="minorHAnsi"/>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Pr="005641D5">
        <w:rPr>
          <w:rFonts w:asciiTheme="minorHAnsi" w:hAnsiTheme="minorHAnsi"/>
          <w:b w:val="0"/>
          <w:u w:val="none"/>
          <w:lang w:eastAsia="cs-CZ"/>
        </w:rPr>
        <w:t xml:space="preserve"> zavazuje</w:t>
      </w:r>
      <w:r w:rsidR="00C82BF5" w:rsidRPr="005641D5">
        <w:rPr>
          <w:rFonts w:asciiTheme="minorHAnsi" w:hAnsiTheme="minorHAnsi"/>
          <w:b w:val="0"/>
          <w:u w:val="none"/>
          <w:lang w:eastAsia="cs-CZ"/>
        </w:rPr>
        <w:t xml:space="preserve">, že </w:t>
      </w:r>
      <w:r w:rsidR="0067279B" w:rsidRPr="005641D5">
        <w:rPr>
          <w:rFonts w:asciiTheme="minorHAnsi" w:hAnsiTheme="minorHAnsi"/>
          <w:b w:val="0"/>
          <w:u w:val="none"/>
          <w:lang w:eastAsia="cs-CZ"/>
        </w:rPr>
        <w:t>finanční prostředky</w:t>
      </w:r>
      <w:r w:rsidR="003A7A56" w:rsidRPr="005641D5">
        <w:rPr>
          <w:rFonts w:asciiTheme="minorHAnsi" w:hAnsiTheme="minorHAnsi"/>
          <w:b w:val="0"/>
          <w:u w:val="none"/>
          <w:lang w:eastAsia="cs-CZ"/>
        </w:rPr>
        <w:t xml:space="preserve"> ani hospodářské zdroje</w:t>
      </w:r>
      <w:r w:rsidR="0067279B" w:rsidRPr="005641D5">
        <w:rPr>
          <w:rFonts w:asciiTheme="minorHAnsi" w:hAnsiTheme="minorHAnsi"/>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sidRPr="005641D5">
        <w:rPr>
          <w:rFonts w:asciiTheme="minorHAnsi" w:hAnsiTheme="minorHAnsi"/>
          <w:b w:val="0"/>
          <w:u w:val="none"/>
          <w:lang w:eastAsia="cs-CZ"/>
        </w:rPr>
        <w:t>S</w:t>
      </w:r>
      <w:r w:rsidR="0067279B" w:rsidRPr="005641D5">
        <w:rPr>
          <w:rFonts w:asciiTheme="minorHAnsi" w:hAnsiTheme="minorHAnsi"/>
          <w:b w:val="0"/>
          <w:u w:val="none"/>
          <w:lang w:eastAsia="cs-CZ"/>
        </w:rPr>
        <w:t>ankčních seznamech</w:t>
      </w:r>
      <w:r w:rsidR="003A7A56" w:rsidRPr="005641D5">
        <w:rPr>
          <w:rFonts w:asciiTheme="minorHAnsi" w:hAnsiTheme="minorHAnsi"/>
          <w:b w:val="0"/>
          <w:u w:val="none"/>
          <w:lang w:eastAsia="cs-CZ"/>
        </w:rPr>
        <w:t>, nebo v jejich prospěch</w:t>
      </w:r>
      <w:r w:rsidR="0067279B" w:rsidRPr="005641D5">
        <w:rPr>
          <w:rFonts w:asciiTheme="minorHAnsi" w:hAnsiTheme="minorHAnsi"/>
          <w:b w:val="0"/>
          <w:u w:val="none"/>
          <w:lang w:eastAsia="cs-CZ"/>
        </w:rPr>
        <w:t>.</w:t>
      </w:r>
    </w:p>
    <w:p w14:paraId="32BCF8CB" w14:textId="785249D9" w:rsidR="00BD32CD" w:rsidRDefault="003330E9">
      <w:pPr>
        <w:pStyle w:val="Nadpis1"/>
        <w:numPr>
          <w:ilvl w:val="1"/>
          <w:numId w:val="5"/>
        </w:numPr>
        <w:spacing w:before="0" w:after="0" w:line="276" w:lineRule="auto"/>
        <w:rPr>
          <w:rFonts w:asciiTheme="minorHAnsi" w:hAnsiTheme="minorHAnsi"/>
          <w:b w:val="0"/>
          <w:u w:val="none"/>
          <w:lang w:eastAsia="cs-CZ"/>
        </w:rPr>
      </w:pPr>
      <w:r w:rsidRPr="005641D5">
        <w:rPr>
          <w:rFonts w:asciiTheme="minorHAnsi" w:hAnsiTheme="minorHAnsi"/>
          <w:b w:val="0"/>
          <w:u w:val="none"/>
          <w:lang w:eastAsia="cs-CZ"/>
        </w:rPr>
        <w:t>Ukáží-li se prohlášení Prodávajícího dle odstavce 9.1 a 9.2 této Smlouvy jako nepravdivá nebo p</w:t>
      </w:r>
      <w:r w:rsidR="001A3602" w:rsidRPr="005641D5">
        <w:rPr>
          <w:rFonts w:asciiTheme="minorHAnsi" w:hAnsiTheme="minorHAnsi"/>
          <w:b w:val="0"/>
          <w:u w:val="none"/>
          <w:lang w:eastAsia="cs-CZ"/>
        </w:rPr>
        <w:t>oruší-li Prodávající svou oznamovací povinnost</w:t>
      </w:r>
      <w:r w:rsidRPr="005641D5">
        <w:rPr>
          <w:rFonts w:asciiTheme="minorHAnsi" w:hAnsiTheme="minorHAnsi"/>
          <w:b w:val="0"/>
          <w:u w:val="none"/>
          <w:lang w:eastAsia="cs-CZ"/>
        </w:rPr>
        <w:t xml:space="preserve"> dle</w:t>
      </w:r>
      <w:r w:rsidR="001A3602" w:rsidRPr="005641D5">
        <w:rPr>
          <w:rFonts w:asciiTheme="minorHAnsi" w:hAnsiTheme="minorHAnsi"/>
          <w:b w:val="0"/>
          <w:u w:val="none"/>
          <w:lang w:eastAsia="cs-CZ"/>
        </w:rPr>
        <w:t xml:space="preserve"> </w:t>
      </w:r>
      <w:r w:rsidR="0074484D" w:rsidRPr="005641D5">
        <w:rPr>
          <w:rFonts w:asciiTheme="minorHAnsi" w:hAnsiTheme="minorHAnsi"/>
          <w:b w:val="0"/>
          <w:u w:val="none"/>
          <w:lang w:eastAsia="cs-CZ"/>
        </w:rPr>
        <w:t>odstavce 9.4. nebo povinnost</w:t>
      </w:r>
      <w:r w:rsidR="003A7A56" w:rsidRPr="005641D5">
        <w:rPr>
          <w:rFonts w:asciiTheme="minorHAnsi" w:hAnsiTheme="minorHAnsi"/>
          <w:b w:val="0"/>
          <w:u w:val="none"/>
          <w:lang w:eastAsia="cs-CZ"/>
        </w:rPr>
        <w:t>i</w:t>
      </w:r>
      <w:r w:rsidR="0074484D" w:rsidRPr="005641D5">
        <w:rPr>
          <w:rFonts w:asciiTheme="minorHAnsi" w:hAnsiTheme="minorHAnsi"/>
          <w:b w:val="0"/>
          <w:u w:val="none"/>
          <w:lang w:eastAsia="cs-CZ"/>
        </w:rPr>
        <w:t xml:space="preserve"> dle </w:t>
      </w:r>
      <w:r w:rsidR="003A7A56" w:rsidRPr="005641D5">
        <w:rPr>
          <w:rFonts w:asciiTheme="minorHAnsi" w:hAnsiTheme="minorHAnsi"/>
          <w:b w:val="0"/>
          <w:u w:val="none"/>
          <w:lang w:eastAsia="cs-CZ"/>
        </w:rPr>
        <w:t>odstavců</w:t>
      </w:r>
      <w:r w:rsidR="0074484D" w:rsidRPr="005641D5">
        <w:rPr>
          <w:rFonts w:asciiTheme="minorHAnsi" w:hAnsiTheme="minorHAnsi"/>
          <w:b w:val="0"/>
          <w:u w:val="none"/>
          <w:lang w:eastAsia="cs-CZ"/>
        </w:rPr>
        <w:t xml:space="preserve"> 9.5</w:t>
      </w:r>
      <w:r w:rsidR="003A7A56" w:rsidRPr="005641D5">
        <w:rPr>
          <w:rFonts w:asciiTheme="minorHAnsi" w:hAnsiTheme="minorHAnsi"/>
          <w:b w:val="0"/>
          <w:u w:val="none"/>
          <w:lang w:eastAsia="cs-CZ"/>
        </w:rPr>
        <w:t xml:space="preserve"> nebo 9.6</w:t>
      </w:r>
      <w:r w:rsidR="0074484D" w:rsidRPr="005641D5">
        <w:rPr>
          <w:rFonts w:asciiTheme="minorHAnsi" w:hAnsiTheme="minorHAnsi"/>
          <w:b w:val="0"/>
          <w:u w:val="none"/>
          <w:lang w:eastAsia="cs-CZ"/>
        </w:rPr>
        <w:t xml:space="preserve"> </w:t>
      </w:r>
      <w:r w:rsidRPr="005641D5">
        <w:rPr>
          <w:rFonts w:asciiTheme="minorHAnsi" w:hAnsiTheme="minorHAnsi"/>
          <w:b w:val="0"/>
          <w:u w:val="none"/>
          <w:lang w:eastAsia="cs-CZ"/>
        </w:rPr>
        <w:t>této Smlouvy</w:t>
      </w:r>
      <w:r w:rsidR="001A3602" w:rsidRPr="005641D5">
        <w:rPr>
          <w:rFonts w:asciiTheme="minorHAnsi" w:hAnsiTheme="minorHAnsi"/>
          <w:b w:val="0"/>
          <w:u w:val="none"/>
          <w:lang w:eastAsia="cs-CZ"/>
        </w:rPr>
        <w:t xml:space="preserve">, je Kupující oprávněn odstoupit od této </w:t>
      </w:r>
      <w:r w:rsidRPr="005641D5">
        <w:rPr>
          <w:rFonts w:asciiTheme="minorHAnsi" w:hAnsiTheme="minorHAnsi"/>
          <w:b w:val="0"/>
          <w:u w:val="none"/>
          <w:lang w:eastAsia="cs-CZ"/>
        </w:rPr>
        <w:t>S</w:t>
      </w:r>
      <w:r w:rsidR="001A3602" w:rsidRPr="005641D5">
        <w:rPr>
          <w:rFonts w:asciiTheme="minorHAnsi" w:hAnsiTheme="minorHAnsi"/>
          <w:b w:val="0"/>
          <w:u w:val="none"/>
          <w:lang w:eastAsia="cs-CZ"/>
        </w:rPr>
        <w:t>mlouvy. Prodávající je dále povinen zaplatit</w:t>
      </w:r>
      <w:r w:rsidR="009D5BC0" w:rsidRPr="005641D5">
        <w:rPr>
          <w:rFonts w:asciiTheme="minorHAnsi" w:hAnsiTheme="minorHAnsi"/>
          <w:b w:val="0"/>
          <w:u w:val="none"/>
          <w:lang w:eastAsia="cs-CZ"/>
        </w:rPr>
        <w:t xml:space="preserve"> za každé jednotlivé porušení povinností dle předchozí </w:t>
      </w:r>
      <w:r w:rsidR="009D5BC0" w:rsidRPr="005641D5">
        <w:rPr>
          <w:rFonts w:asciiTheme="minorHAnsi" w:hAnsiTheme="minorHAnsi"/>
          <w:b w:val="0"/>
          <w:u w:val="none"/>
          <w:lang w:eastAsia="cs-CZ"/>
        </w:rPr>
        <w:lastRenderedPageBreak/>
        <w:t>věty</w:t>
      </w:r>
      <w:r w:rsidR="001A3602" w:rsidRPr="005641D5">
        <w:rPr>
          <w:rFonts w:asciiTheme="minorHAnsi" w:hAnsiTheme="minorHAnsi"/>
          <w:b w:val="0"/>
          <w:u w:val="none"/>
          <w:lang w:eastAsia="cs-CZ"/>
        </w:rPr>
        <w:t xml:space="preserve"> smluvní pokutu ve výši </w:t>
      </w:r>
      <w:r w:rsidR="00AA52E0" w:rsidRPr="005641D5">
        <w:rPr>
          <w:rFonts w:asciiTheme="minorHAnsi" w:hAnsiTheme="minorHAnsi"/>
          <w:b w:val="0"/>
          <w:u w:val="none"/>
          <w:lang w:eastAsia="cs-CZ"/>
        </w:rPr>
        <w:t>5</w:t>
      </w:r>
      <w:r w:rsidR="001A3602" w:rsidRPr="005641D5">
        <w:rPr>
          <w:rFonts w:asciiTheme="minorHAnsi" w:hAnsiTheme="minorHAnsi"/>
          <w:b w:val="0"/>
          <w:u w:val="none"/>
          <w:lang w:eastAsia="cs-CZ"/>
        </w:rPr>
        <w:t xml:space="preserve"> % procent z</w:t>
      </w:r>
      <w:r w:rsidRPr="005641D5">
        <w:rPr>
          <w:rFonts w:asciiTheme="minorHAnsi" w:hAnsiTheme="minorHAnsi"/>
          <w:b w:val="0"/>
          <w:u w:val="none"/>
          <w:lang w:eastAsia="cs-CZ"/>
        </w:rPr>
        <w:t> </w:t>
      </w:r>
      <w:r w:rsidR="001A3602" w:rsidRPr="005641D5">
        <w:rPr>
          <w:rFonts w:asciiTheme="minorHAnsi" w:hAnsiTheme="minorHAnsi"/>
          <w:b w:val="0"/>
          <w:u w:val="none"/>
          <w:lang w:eastAsia="cs-CZ"/>
        </w:rPr>
        <w:t>kupní ceny</w:t>
      </w:r>
      <w:r w:rsidR="00AA52E0" w:rsidRPr="005641D5">
        <w:rPr>
          <w:rFonts w:asciiTheme="minorHAnsi" w:hAnsiTheme="minorHAnsi"/>
          <w:b w:val="0"/>
          <w:u w:val="none"/>
          <w:lang w:eastAsia="cs-CZ"/>
        </w:rPr>
        <w:t xml:space="preserve"> (cena bez DPH)</w:t>
      </w:r>
      <w:r w:rsidRPr="005641D5">
        <w:rPr>
          <w:rFonts w:asciiTheme="minorHAnsi" w:hAnsiTheme="minorHAnsi"/>
          <w:b w:val="0"/>
          <w:u w:val="none"/>
          <w:lang w:eastAsia="cs-CZ"/>
        </w:rPr>
        <w:t xml:space="preserve"> sjednané dle</w:t>
      </w:r>
      <w:r w:rsidR="001A3602" w:rsidRPr="005641D5">
        <w:rPr>
          <w:rFonts w:asciiTheme="minorHAnsi" w:hAnsiTheme="minorHAnsi"/>
          <w:b w:val="0"/>
          <w:u w:val="none"/>
          <w:lang w:eastAsia="cs-CZ"/>
        </w:rPr>
        <w:t xml:space="preserve"> této </w:t>
      </w:r>
      <w:r w:rsidRPr="005641D5">
        <w:rPr>
          <w:rFonts w:asciiTheme="minorHAnsi" w:hAnsiTheme="minorHAnsi"/>
          <w:b w:val="0"/>
          <w:u w:val="none"/>
          <w:lang w:eastAsia="cs-CZ"/>
        </w:rPr>
        <w:t>S</w:t>
      </w:r>
      <w:r w:rsidR="001A3602" w:rsidRPr="005641D5">
        <w:rPr>
          <w:rFonts w:asciiTheme="minorHAnsi" w:hAnsiTheme="minorHAnsi"/>
          <w:b w:val="0"/>
          <w:u w:val="none"/>
          <w:lang w:eastAsia="cs-CZ"/>
        </w:rPr>
        <w:t xml:space="preserve">mlouvy. </w:t>
      </w:r>
      <w:r w:rsidR="00A87725" w:rsidRPr="005641D5">
        <w:rPr>
          <w:rFonts w:asciiTheme="minorHAnsi" w:hAnsiTheme="minorHAnsi"/>
          <w:b w:val="0"/>
          <w:u w:val="none"/>
          <w:lang w:eastAsia="cs-CZ"/>
        </w:rPr>
        <w:t xml:space="preserve">Ustanovení § 2004 odst. 2 Občanského zákoníku a § 2050 Občanského zákoníku se nepoužijí. </w:t>
      </w:r>
    </w:p>
    <w:p w14:paraId="6B4EC7CA" w14:textId="7AF65F13" w:rsidR="00D85C5B" w:rsidRPr="005641D5" w:rsidRDefault="00D85C5B" w:rsidP="005641D5">
      <w:pPr>
        <w:pStyle w:val="Nadpis1"/>
        <w:spacing w:line="276" w:lineRule="auto"/>
        <w:rPr>
          <w:rFonts w:asciiTheme="minorHAnsi" w:eastAsia="Times New Roman" w:hAnsiTheme="minorHAnsi"/>
          <w:lang w:eastAsia="cs-CZ"/>
        </w:rPr>
      </w:pPr>
      <w:r w:rsidRPr="005641D5">
        <w:rPr>
          <w:rFonts w:asciiTheme="minorHAnsi" w:eastAsia="Times New Roman" w:hAnsiTheme="minorHAnsi"/>
          <w:lang w:eastAsia="cs-CZ"/>
        </w:rPr>
        <w:t>Závěrečná ujednání</w:t>
      </w:r>
    </w:p>
    <w:p w14:paraId="485370BE" w14:textId="1A02B1F2" w:rsidR="00D85C5B" w:rsidRPr="005641D5" w:rsidRDefault="00065284"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Tato </w:t>
      </w:r>
      <w:r w:rsidR="008B1447" w:rsidRPr="005641D5">
        <w:rPr>
          <w:rFonts w:asciiTheme="minorHAnsi" w:eastAsia="Times New Roman" w:hAnsiTheme="minorHAnsi" w:cs="Times New Roman"/>
          <w:b w:val="0"/>
          <w:u w:val="none"/>
          <w:lang w:eastAsia="cs-CZ"/>
        </w:rPr>
        <w:t>Sml</w:t>
      </w:r>
      <w:r w:rsidRPr="005641D5">
        <w:rPr>
          <w:rFonts w:asciiTheme="minorHAnsi" w:eastAsia="Times New Roman" w:hAnsiTheme="minorHAnsi" w:cs="Times New Roman"/>
          <w:b w:val="0"/>
          <w:u w:val="none"/>
          <w:lang w:eastAsia="cs-CZ"/>
        </w:rPr>
        <w:t>ouva</w:t>
      </w:r>
      <w:r w:rsidR="00D85C5B" w:rsidRPr="005641D5">
        <w:rPr>
          <w:rFonts w:asciiTheme="minorHAnsi" w:eastAsia="Times New Roman" w:hAnsiTheme="minorHAnsi" w:cs="Times New Roman"/>
          <w:b w:val="0"/>
          <w:u w:val="none"/>
          <w:lang w:eastAsia="cs-CZ"/>
        </w:rPr>
        <w:t xml:space="preserve"> se </w:t>
      </w:r>
      <w:r w:rsidR="00FB5045" w:rsidRPr="005641D5">
        <w:rPr>
          <w:rFonts w:asciiTheme="minorHAnsi" w:eastAsia="Times New Roman" w:hAnsiTheme="minorHAnsi" w:cs="Times New Roman"/>
          <w:b w:val="0"/>
          <w:u w:val="none"/>
          <w:lang w:eastAsia="cs-CZ"/>
        </w:rPr>
        <w:t>řídí Obchodními podmínkami k této S</w:t>
      </w:r>
      <w:r w:rsidR="008B1447" w:rsidRPr="005641D5">
        <w:rPr>
          <w:rFonts w:asciiTheme="minorHAnsi" w:eastAsia="Times New Roman" w:hAnsiTheme="minorHAnsi" w:cs="Times New Roman"/>
          <w:b w:val="0"/>
          <w:u w:val="none"/>
          <w:lang w:eastAsia="cs-CZ"/>
        </w:rPr>
        <w:t>ml</w:t>
      </w:r>
      <w:r w:rsidR="00D85C5B" w:rsidRPr="005641D5">
        <w:rPr>
          <w:rFonts w:asciiTheme="minorHAnsi" w:eastAsia="Times New Roman" w:hAnsiTheme="minorHAnsi" w:cs="Times New Roman"/>
          <w:b w:val="0"/>
          <w:u w:val="none"/>
          <w:lang w:eastAsia="cs-CZ"/>
        </w:rPr>
        <w:t>ouvě (dále jen „Obchodní p</w:t>
      </w:r>
      <w:r w:rsidR="00FB5045" w:rsidRPr="005641D5">
        <w:rPr>
          <w:rFonts w:asciiTheme="minorHAnsi" w:eastAsia="Times New Roman" w:hAnsiTheme="minorHAnsi" w:cs="Times New Roman"/>
          <w:b w:val="0"/>
          <w:u w:val="none"/>
          <w:lang w:eastAsia="cs-CZ"/>
        </w:rPr>
        <w:t>odmínky“). Odchylná ujednání v této S</w:t>
      </w:r>
      <w:r w:rsidR="008B1447" w:rsidRPr="005641D5">
        <w:rPr>
          <w:rFonts w:asciiTheme="minorHAnsi" w:eastAsia="Times New Roman" w:hAnsiTheme="minorHAnsi" w:cs="Times New Roman"/>
          <w:b w:val="0"/>
          <w:u w:val="none"/>
          <w:lang w:eastAsia="cs-CZ"/>
        </w:rPr>
        <w:t>m</w:t>
      </w:r>
      <w:r w:rsidR="00FB5045" w:rsidRPr="005641D5">
        <w:rPr>
          <w:rFonts w:asciiTheme="minorHAnsi" w:eastAsia="Times New Roman" w:hAnsiTheme="minorHAnsi" w:cs="Times New Roman"/>
          <w:b w:val="0"/>
          <w:u w:val="none"/>
          <w:lang w:eastAsia="cs-CZ"/>
        </w:rPr>
        <w:t>l</w:t>
      </w:r>
      <w:r w:rsidR="00D85C5B" w:rsidRPr="005641D5">
        <w:rPr>
          <w:rFonts w:asciiTheme="minorHAnsi" w:eastAsia="Times New Roman" w:hAnsiTheme="minorHAnsi" w:cs="Times New Roman"/>
          <w:b w:val="0"/>
          <w:u w:val="none"/>
          <w:lang w:eastAsia="cs-CZ"/>
        </w:rPr>
        <w:t>ouvě mají před zněním Obchodních podmínek přednost.</w:t>
      </w:r>
    </w:p>
    <w:p w14:paraId="4418F347" w14:textId="77777777" w:rsidR="00D85C5B"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Prodávající prohlašuje, že </w:t>
      </w:r>
    </w:p>
    <w:p w14:paraId="0C39C4DC" w14:textId="489A1D6C" w:rsidR="00D85C5B" w:rsidRPr="005641D5" w:rsidRDefault="009146AF" w:rsidP="005641D5">
      <w:pPr>
        <w:pStyle w:val="Nadpis1"/>
        <w:numPr>
          <w:ilvl w:val="2"/>
          <w:numId w:val="5"/>
        </w:numPr>
        <w:spacing w:before="0" w:after="0" w:line="276" w:lineRule="auto"/>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 </w:t>
      </w:r>
      <w:r w:rsidR="00D85C5B" w:rsidRPr="005641D5">
        <w:rPr>
          <w:rFonts w:asciiTheme="minorHAnsi" w:eastAsia="Times New Roman" w:hAnsiTheme="minorHAnsi" w:cs="Times New Roman"/>
          <w:b w:val="0"/>
          <w:u w:val="none"/>
          <w:lang w:eastAsia="cs-CZ"/>
        </w:rPr>
        <w:t xml:space="preserve">se zněním Obchodních podmínek se před podpisem této </w:t>
      </w:r>
      <w:r w:rsidR="00FB5045" w:rsidRPr="005641D5">
        <w:rPr>
          <w:rFonts w:asciiTheme="minorHAnsi" w:eastAsia="Times New Roman" w:hAnsiTheme="minorHAnsi" w:cs="Times New Roman"/>
          <w:b w:val="0"/>
          <w:u w:val="none"/>
          <w:lang w:eastAsia="cs-CZ"/>
        </w:rPr>
        <w:t>Sml</w:t>
      </w:r>
      <w:r w:rsidR="00D85C5B" w:rsidRPr="005641D5">
        <w:rPr>
          <w:rFonts w:asciiTheme="minorHAnsi" w:eastAsia="Times New Roman" w:hAnsiTheme="minorHAnsi" w:cs="Times New Roman"/>
          <w:b w:val="0"/>
          <w:u w:val="none"/>
          <w:lang w:eastAsia="cs-CZ"/>
        </w:rPr>
        <w:t>ouvy seznámil,</w:t>
      </w:r>
    </w:p>
    <w:p w14:paraId="1F41EC23" w14:textId="012020E2" w:rsidR="00D85C5B" w:rsidRPr="005641D5" w:rsidRDefault="009146AF" w:rsidP="005641D5">
      <w:pPr>
        <w:pStyle w:val="Nadpis1"/>
        <w:numPr>
          <w:ilvl w:val="2"/>
          <w:numId w:val="5"/>
        </w:numPr>
        <w:spacing w:before="0" w:after="0" w:line="276" w:lineRule="auto"/>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 </w:t>
      </w:r>
      <w:r w:rsidR="00D85C5B" w:rsidRPr="005641D5">
        <w:rPr>
          <w:rFonts w:asciiTheme="minorHAnsi" w:eastAsia="Times New Roman" w:hAnsiTheme="minorHAnsi" w:cs="Times New Roman"/>
          <w:b w:val="0"/>
          <w:u w:val="none"/>
          <w:lang w:eastAsia="cs-CZ"/>
        </w:rPr>
        <w:t xml:space="preserve">v dostatečném rozsahu se seznámil se veškerými požadavky Kupujícího dle této </w:t>
      </w:r>
      <w:r w:rsidR="00FB5045" w:rsidRPr="005641D5">
        <w:rPr>
          <w:rFonts w:asciiTheme="minorHAnsi" w:eastAsia="Times New Roman" w:hAnsiTheme="minorHAnsi" w:cs="Times New Roman"/>
          <w:b w:val="0"/>
          <w:u w:val="none"/>
          <w:lang w:eastAsia="cs-CZ"/>
        </w:rPr>
        <w:t>Sml</w:t>
      </w:r>
      <w:r w:rsidR="00D85C5B" w:rsidRPr="005641D5">
        <w:rPr>
          <w:rFonts w:asciiTheme="minorHAnsi" w:eastAsia="Times New Roman" w:hAnsiTheme="minorHAnsi" w:cs="Times New Roman"/>
          <w:b w:val="0"/>
          <w:u w:val="none"/>
          <w:lang w:eastAsia="cs-CZ"/>
        </w:rPr>
        <w:t>ou</w:t>
      </w:r>
      <w:r w:rsidR="00385A72" w:rsidRPr="005641D5">
        <w:rPr>
          <w:rFonts w:asciiTheme="minorHAnsi" w:eastAsia="Times New Roman" w:hAnsiTheme="minorHAnsi" w:cs="Times New Roman"/>
          <w:b w:val="0"/>
          <w:u w:val="none"/>
          <w:lang w:eastAsia="cs-CZ"/>
        </w:rPr>
        <w:t>vy, přičemž si není vědom žádných</w:t>
      </w:r>
      <w:r w:rsidR="00D85C5B" w:rsidRPr="005641D5">
        <w:rPr>
          <w:rFonts w:asciiTheme="minorHAnsi" w:eastAsia="Times New Roman" w:hAnsiTheme="minorHAnsi" w:cs="Times New Roman"/>
          <w:b w:val="0"/>
          <w:u w:val="none"/>
          <w:lang w:eastAsia="cs-CZ"/>
        </w:rPr>
        <w:t xml:space="preserve"> překážek, které by mu bránily v poskytnutí sjednaného plnění v souladu s touto </w:t>
      </w:r>
      <w:r w:rsidR="00FB5045" w:rsidRPr="005641D5">
        <w:rPr>
          <w:rFonts w:asciiTheme="minorHAnsi" w:eastAsia="Times New Roman" w:hAnsiTheme="minorHAnsi" w:cs="Times New Roman"/>
          <w:b w:val="0"/>
          <w:u w:val="none"/>
          <w:lang w:eastAsia="cs-CZ"/>
        </w:rPr>
        <w:t>Sml</w:t>
      </w:r>
      <w:r w:rsidR="00D85C5B" w:rsidRPr="005641D5">
        <w:rPr>
          <w:rFonts w:asciiTheme="minorHAnsi" w:eastAsia="Times New Roman" w:hAnsiTheme="minorHAnsi" w:cs="Times New Roman"/>
          <w:b w:val="0"/>
          <w:u w:val="none"/>
          <w:lang w:eastAsia="cs-CZ"/>
        </w:rPr>
        <w:t>ouvou.</w:t>
      </w:r>
    </w:p>
    <w:p w14:paraId="3F0CC7BE" w14:textId="5BB827DF" w:rsidR="00D85C5B" w:rsidRPr="005641D5" w:rsidRDefault="00346E96" w:rsidP="005641D5">
      <w:pPr>
        <w:pStyle w:val="Nadpis1"/>
        <w:numPr>
          <w:ilvl w:val="1"/>
          <w:numId w:val="5"/>
        </w:numPr>
        <w:spacing w:before="0" w:after="0" w:line="276" w:lineRule="auto"/>
        <w:ind w:left="709" w:hanging="709"/>
        <w:rPr>
          <w:rFonts w:asciiTheme="minorHAnsi" w:eastAsia="Times New Roman" w:hAnsiTheme="minorHAnsi" w:cs="Times New Roman"/>
          <w:b w:val="0"/>
          <w:highlight w:val="yellow"/>
          <w:u w:val="none"/>
          <w:lang w:eastAsia="cs-CZ"/>
        </w:rPr>
      </w:pPr>
      <w:r w:rsidRPr="005641D5">
        <w:rPr>
          <w:rFonts w:asciiTheme="minorHAnsi" w:eastAsia="Times New Roman" w:hAnsiTheme="minorHAnsi" w:cs="Times New Roman"/>
          <w:b w:val="0"/>
          <w:highlight w:val="yellow"/>
          <w:u w:val="none"/>
          <w:lang w:eastAsia="cs-CZ"/>
        </w:rPr>
        <w:t>Tato Smlouva je vyhotovena v elektronické podobě, přičemž obě Smluvní strany obdrží její elektronický originál</w:t>
      </w:r>
      <w:r w:rsidR="00673324" w:rsidRPr="005641D5">
        <w:rPr>
          <w:rFonts w:asciiTheme="minorHAnsi" w:eastAsia="Times New Roman" w:hAnsiTheme="minorHAnsi" w:cs="Times New Roman"/>
          <w:b w:val="0"/>
          <w:highlight w:val="yellow"/>
          <w:u w:val="none"/>
          <w:lang w:eastAsia="cs-CZ"/>
        </w:rPr>
        <w:t xml:space="preserve"> opatřený elektronickými podpisy.</w:t>
      </w:r>
      <w:r w:rsidRPr="005641D5">
        <w:rPr>
          <w:rFonts w:asciiTheme="minorHAnsi" w:eastAsia="Times New Roman" w:hAnsiTheme="minorHAnsi" w:cs="Times New Roman"/>
          <w:b w:val="0"/>
          <w:highlight w:val="yellow"/>
          <w:u w:val="none"/>
          <w:lang w:eastAsia="cs-CZ"/>
        </w:rPr>
        <w:t xml:space="preserve"> V případě, že tato Smlouva z jakéhokoli důvodu nebude vyhotovena v elektronické podobě, bude </w:t>
      </w:r>
      <w:r w:rsidR="00D85C5B" w:rsidRPr="005641D5">
        <w:rPr>
          <w:rFonts w:asciiTheme="minorHAnsi" w:eastAsia="Times New Roman" w:hAnsiTheme="minorHAnsi" w:cs="Times New Roman"/>
          <w:b w:val="0"/>
          <w:highlight w:val="yellow"/>
          <w:u w:val="none"/>
          <w:lang w:eastAsia="cs-CZ"/>
        </w:rPr>
        <w:t xml:space="preserve">sepsána ve </w:t>
      </w:r>
      <w:r w:rsidR="00C82434" w:rsidRPr="005641D5">
        <w:rPr>
          <w:rFonts w:asciiTheme="minorHAnsi" w:eastAsia="Times New Roman" w:hAnsiTheme="minorHAnsi" w:cs="Times New Roman"/>
          <w:bCs/>
          <w:highlight w:val="yellow"/>
          <w:u w:val="none"/>
          <w:lang w:eastAsia="cs-CZ"/>
        </w:rPr>
        <w:t>dvou</w:t>
      </w:r>
      <w:r w:rsidR="00C82434" w:rsidRPr="005641D5">
        <w:rPr>
          <w:rFonts w:asciiTheme="minorHAnsi" w:eastAsia="Times New Roman" w:hAnsiTheme="minorHAnsi" w:cs="Times New Roman"/>
          <w:b w:val="0"/>
          <w:highlight w:val="yellow"/>
          <w:u w:val="none"/>
          <w:lang w:eastAsia="cs-CZ"/>
        </w:rPr>
        <w:t xml:space="preserve"> </w:t>
      </w:r>
      <w:r w:rsidR="00D85C5B" w:rsidRPr="005641D5">
        <w:rPr>
          <w:rFonts w:asciiTheme="minorHAnsi" w:eastAsia="Times New Roman" w:hAnsiTheme="minorHAnsi" w:cs="Times New Roman"/>
          <w:b w:val="0"/>
          <w:highlight w:val="yellow"/>
          <w:u w:val="none"/>
          <w:lang w:eastAsia="cs-CZ"/>
        </w:rPr>
        <w:t xml:space="preserve">vyhotoveních, </w:t>
      </w:r>
      <w:r w:rsidR="00C82434" w:rsidRPr="005641D5">
        <w:rPr>
          <w:rFonts w:asciiTheme="minorHAnsi" w:eastAsia="Times New Roman" w:hAnsiTheme="minorHAnsi" w:cs="Times New Roman"/>
          <w:b w:val="0"/>
          <w:highlight w:val="yellow"/>
          <w:u w:val="none"/>
          <w:lang w:eastAsia="cs-CZ"/>
        </w:rPr>
        <w:t xml:space="preserve">v </w:t>
      </w:r>
      <w:r w:rsidR="00C82434" w:rsidRPr="005641D5">
        <w:rPr>
          <w:rFonts w:asciiTheme="minorHAnsi" w:eastAsia="Times New Roman" w:hAnsiTheme="minorHAnsi" w:cs="Times New Roman"/>
          <w:bCs/>
          <w:highlight w:val="yellow"/>
          <w:u w:val="none"/>
          <w:lang w:eastAsia="cs-CZ"/>
        </w:rPr>
        <w:t>jednom</w:t>
      </w:r>
      <w:r w:rsidR="00791AC7" w:rsidRPr="005641D5">
        <w:rPr>
          <w:rFonts w:asciiTheme="minorHAnsi" w:eastAsia="Times New Roman" w:hAnsiTheme="minorHAnsi" w:cs="Times New Roman"/>
          <w:b w:val="0"/>
          <w:highlight w:val="yellow"/>
          <w:u w:val="none"/>
          <w:lang w:eastAsia="cs-CZ"/>
        </w:rPr>
        <w:t xml:space="preserve"> vyhotovení pro Kupujícího a </w:t>
      </w:r>
      <w:r w:rsidR="00791AC7" w:rsidRPr="005641D5">
        <w:rPr>
          <w:rFonts w:asciiTheme="minorHAnsi" w:eastAsia="Times New Roman" w:hAnsiTheme="minorHAnsi" w:cs="Times New Roman"/>
          <w:bCs/>
          <w:highlight w:val="yellow"/>
          <w:u w:val="none"/>
          <w:lang w:eastAsia="cs-CZ"/>
        </w:rPr>
        <w:t>jedno</w:t>
      </w:r>
      <w:r w:rsidR="00791AC7" w:rsidRPr="005641D5">
        <w:rPr>
          <w:rFonts w:asciiTheme="minorHAnsi" w:eastAsia="Times New Roman" w:hAnsiTheme="minorHAnsi" w:cs="Times New Roman"/>
          <w:b w:val="0"/>
          <w:highlight w:val="yellow"/>
          <w:u w:val="none"/>
          <w:lang w:eastAsia="cs-CZ"/>
        </w:rPr>
        <w:t xml:space="preserve"> obdrží Prodávající</w:t>
      </w:r>
      <w:r w:rsidR="00D85C5B" w:rsidRPr="005641D5">
        <w:rPr>
          <w:rFonts w:asciiTheme="minorHAnsi" w:eastAsia="Times New Roman" w:hAnsiTheme="minorHAnsi" w:cs="Times New Roman"/>
          <w:b w:val="0"/>
          <w:highlight w:val="yellow"/>
          <w:u w:val="none"/>
          <w:lang w:eastAsia="cs-CZ"/>
        </w:rPr>
        <w:t>.</w:t>
      </w:r>
    </w:p>
    <w:p w14:paraId="6857935F" w14:textId="6F5EBF3C" w:rsidR="00D85C5B"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Veškerá práva a povinnosti Smluvních stran vyplývající z</w:t>
      </w:r>
      <w:r w:rsidR="00FB5045" w:rsidRPr="005641D5">
        <w:rPr>
          <w:rFonts w:asciiTheme="minorHAnsi" w:eastAsia="Times New Roman" w:hAnsiTheme="minorHAnsi" w:cs="Times New Roman"/>
          <w:b w:val="0"/>
          <w:u w:val="none"/>
          <w:lang w:eastAsia="cs-CZ"/>
        </w:rPr>
        <w:t> této S</w:t>
      </w:r>
      <w:r w:rsidRPr="005641D5">
        <w:rPr>
          <w:rFonts w:asciiTheme="minorHAnsi" w:eastAsia="Times New Roman" w:hAnsiTheme="minorHAnsi" w:cs="Times New Roman"/>
          <w:b w:val="0"/>
          <w:u w:val="none"/>
          <w:lang w:eastAsia="cs-CZ"/>
        </w:rPr>
        <w:t>mlouvy se řídí českým právním řádem, Smluvní strany vylučují použití Úmluvy OSN o smlouvách o mezinárodní koupi zboží.</w:t>
      </w:r>
    </w:p>
    <w:p w14:paraId="02BD8B11" w14:textId="2BB6AC1F" w:rsidR="00D85C5B"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Smluvní vztahy neupravené </w:t>
      </w:r>
      <w:r w:rsidR="00FB5045" w:rsidRPr="005641D5">
        <w:rPr>
          <w:rFonts w:asciiTheme="minorHAnsi" w:eastAsia="Times New Roman" w:hAnsiTheme="minorHAnsi" w:cs="Times New Roman"/>
          <w:b w:val="0"/>
          <w:u w:val="none"/>
          <w:lang w:eastAsia="cs-CZ"/>
        </w:rPr>
        <w:t>touto S</w:t>
      </w:r>
      <w:r w:rsidRPr="005641D5">
        <w:rPr>
          <w:rFonts w:asciiTheme="minorHAnsi" w:eastAsia="Times New Roman" w:hAnsiTheme="minorHAnsi" w:cs="Times New Roman"/>
          <w:b w:val="0"/>
          <w:u w:val="none"/>
          <w:lang w:eastAsia="cs-CZ"/>
        </w:rPr>
        <w:t>mlouvou se řídí Občanským zákoníkem a dalšími právními předpisy.</w:t>
      </w:r>
    </w:p>
    <w:p w14:paraId="3C8CBFB3" w14:textId="5CB17E18" w:rsidR="00D85C5B"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Všechny spory vznikající z </w:t>
      </w:r>
      <w:r w:rsidR="00FB5045" w:rsidRPr="005641D5">
        <w:rPr>
          <w:rFonts w:asciiTheme="minorHAnsi" w:eastAsia="Times New Roman" w:hAnsiTheme="minorHAnsi" w:cs="Times New Roman"/>
          <w:b w:val="0"/>
          <w:u w:val="none"/>
          <w:lang w:eastAsia="cs-CZ"/>
        </w:rPr>
        <w:t>této S</w:t>
      </w:r>
      <w:r w:rsidRPr="005641D5">
        <w:rPr>
          <w:rFonts w:asciiTheme="minorHAnsi" w:eastAsia="Times New Roman" w:hAnsiTheme="minorHAnsi"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5641D5" w:rsidRDefault="00FB5045"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S</w:t>
      </w:r>
      <w:r w:rsidR="00D85C5B" w:rsidRPr="005641D5">
        <w:rPr>
          <w:rFonts w:asciiTheme="minorHAnsi" w:eastAsia="Times New Roman" w:hAnsiTheme="minorHAnsi" w:cs="Times New Roman"/>
          <w:b w:val="0"/>
          <w:u w:val="none"/>
          <w:lang w:eastAsia="cs-CZ"/>
        </w:rPr>
        <w:t>mlouvu lze měnit pouze písemnými dodatky.</w:t>
      </w:r>
    </w:p>
    <w:p w14:paraId="528A6A77" w14:textId="384BF17C" w:rsidR="00D85C5B"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 xml:space="preserve">Poté, co Prodávající poprvé obdrží spolu s </w:t>
      </w:r>
      <w:r w:rsidR="00FB5045" w:rsidRPr="005641D5">
        <w:rPr>
          <w:rFonts w:asciiTheme="minorHAnsi" w:eastAsia="Times New Roman" w:hAnsiTheme="minorHAnsi" w:cs="Times New Roman"/>
          <w:b w:val="0"/>
          <w:u w:val="none"/>
          <w:lang w:eastAsia="cs-CZ"/>
        </w:rPr>
        <w:t>touto S</w:t>
      </w:r>
      <w:r w:rsidRPr="005641D5">
        <w:rPr>
          <w:rFonts w:asciiTheme="minorHAnsi" w:eastAsia="Times New Roman" w:hAnsiTheme="minorHAnsi" w:cs="Times New Roman"/>
          <w:b w:val="0"/>
          <w:u w:val="none"/>
          <w:lang w:eastAsia="cs-CZ"/>
        </w:rPr>
        <w:t xml:space="preserve">mlouvou i Obchodní podmínky v písemné formě, postačí pro veškeré další případy koupě a prodeje mezi Smluvními stranami pro to, aby se </w:t>
      </w:r>
      <w:r w:rsidR="00FB5045" w:rsidRPr="005641D5">
        <w:rPr>
          <w:rFonts w:asciiTheme="minorHAnsi" w:eastAsia="Times New Roman" w:hAnsiTheme="minorHAnsi" w:cs="Times New Roman"/>
          <w:b w:val="0"/>
          <w:u w:val="none"/>
          <w:lang w:eastAsia="cs-CZ"/>
        </w:rPr>
        <w:t>S</w:t>
      </w:r>
      <w:r w:rsidRPr="005641D5">
        <w:rPr>
          <w:rFonts w:asciiTheme="minorHAnsi" w:eastAsia="Times New Roman" w:hAnsiTheme="minorHAnsi" w:cs="Times New Roman"/>
          <w:b w:val="0"/>
          <w:u w:val="none"/>
          <w:lang w:eastAsia="cs-CZ"/>
        </w:rPr>
        <w:t xml:space="preserve">mlouva řídila Obchodními podmínkami, pokud </w:t>
      </w:r>
      <w:r w:rsidR="00FB5045" w:rsidRPr="005641D5">
        <w:rPr>
          <w:rFonts w:asciiTheme="minorHAnsi" w:eastAsia="Times New Roman" w:hAnsiTheme="minorHAnsi" w:cs="Times New Roman"/>
          <w:b w:val="0"/>
          <w:u w:val="none"/>
          <w:lang w:eastAsia="cs-CZ"/>
        </w:rPr>
        <w:t>S</w:t>
      </w:r>
      <w:r w:rsidRPr="005641D5">
        <w:rPr>
          <w:rFonts w:asciiTheme="minorHAnsi" w:eastAsia="Times New Roman" w:hAnsiTheme="minorHAnsi" w:cs="Times New Roman"/>
          <w:b w:val="0"/>
          <w:u w:val="none"/>
          <w:lang w:eastAsia="cs-CZ"/>
        </w:rPr>
        <w:t xml:space="preserve">mlouva na Obchodní podmínky pouze odkáže, aniž by bylo třeba Obchodní podmínky činit fyzickou součástí vyhotovení </w:t>
      </w:r>
      <w:r w:rsidR="00FB5045" w:rsidRPr="005641D5">
        <w:rPr>
          <w:rFonts w:asciiTheme="minorHAnsi" w:eastAsia="Times New Roman" w:hAnsiTheme="minorHAnsi" w:cs="Times New Roman"/>
          <w:b w:val="0"/>
          <w:u w:val="none"/>
          <w:lang w:eastAsia="cs-CZ"/>
        </w:rPr>
        <w:t>této S</w:t>
      </w:r>
      <w:r w:rsidRPr="005641D5">
        <w:rPr>
          <w:rFonts w:asciiTheme="minorHAnsi" w:eastAsia="Times New Roman" w:hAnsiTheme="minorHAnsi" w:cs="Times New Roman"/>
          <w:b w:val="0"/>
          <w:u w:val="none"/>
          <w:lang w:eastAsia="cs-CZ"/>
        </w:rPr>
        <w:t>mlouvy, neboť Prodávajícímu již bude obsah Obchodních podmínek známý.</w:t>
      </w:r>
    </w:p>
    <w:p w14:paraId="23234826" w14:textId="5F285E86" w:rsidR="00D85C5B" w:rsidRPr="005641D5" w:rsidRDefault="00D85C5B"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Zvláštní pod</w:t>
      </w:r>
      <w:r w:rsidR="00FB5045" w:rsidRPr="005641D5">
        <w:rPr>
          <w:rFonts w:asciiTheme="minorHAnsi" w:eastAsia="Times New Roman" w:hAnsiTheme="minorHAnsi" w:cs="Times New Roman"/>
          <w:b w:val="0"/>
          <w:u w:val="none"/>
          <w:lang w:eastAsia="cs-CZ"/>
        </w:rPr>
        <w:t>mínky, na které odkazuje tato S</w:t>
      </w:r>
      <w:r w:rsidRPr="005641D5">
        <w:rPr>
          <w:rFonts w:asciiTheme="minorHAnsi" w:eastAsia="Times New Roman" w:hAnsiTheme="minorHAnsi" w:cs="Times New Roman"/>
          <w:b w:val="0"/>
          <w:u w:val="none"/>
          <w:lang w:eastAsia="cs-CZ"/>
        </w:rPr>
        <w:t>mlouva, mají přednost před zněním Obchodních podmínek, Obchodní podmínky se užijí v rozsahu, v jakém nejsou v rozporu s takovými zvláštními podmínkami.</w:t>
      </w:r>
    </w:p>
    <w:p w14:paraId="1B93A962" w14:textId="24B99360" w:rsidR="00D85C5B" w:rsidRPr="005641D5" w:rsidRDefault="008B1447" w:rsidP="005641D5">
      <w:pPr>
        <w:pStyle w:val="Nadpis1"/>
        <w:numPr>
          <w:ilvl w:val="1"/>
          <w:numId w:val="5"/>
        </w:numPr>
        <w:spacing w:before="0" w:after="0" w:line="276" w:lineRule="auto"/>
        <w:ind w:left="709" w:hanging="709"/>
        <w:rPr>
          <w:rFonts w:asciiTheme="minorHAnsi" w:eastAsia="Times New Roman" w:hAnsiTheme="minorHAnsi" w:cs="Times New Roman"/>
          <w:b w:val="0"/>
          <w:u w:val="none"/>
          <w:lang w:eastAsia="cs-CZ"/>
        </w:rPr>
      </w:pPr>
      <w:r w:rsidRPr="005641D5">
        <w:rPr>
          <w:rFonts w:asciiTheme="minorHAnsi" w:eastAsia="Times New Roman" w:hAnsiTheme="minorHAnsi" w:cs="Times New Roman"/>
          <w:b w:val="0"/>
          <w:u w:val="none"/>
          <w:lang w:eastAsia="cs-CZ"/>
        </w:rPr>
        <w:t>Tato S</w:t>
      </w:r>
      <w:r w:rsidR="00D85C5B" w:rsidRPr="005641D5">
        <w:rPr>
          <w:rFonts w:asciiTheme="minorHAnsi" w:eastAsia="Times New Roman" w:hAnsiTheme="minorHAnsi" w:cs="Times New Roman"/>
          <w:b w:val="0"/>
          <w:u w:val="none"/>
          <w:lang w:eastAsia="cs-CZ"/>
        </w:rPr>
        <w:t xml:space="preserve">mlouva nabývá platnosti okamžikem podpisu poslední ze </w:t>
      </w:r>
      <w:r w:rsidR="00FB5045" w:rsidRPr="005641D5">
        <w:rPr>
          <w:rFonts w:asciiTheme="minorHAnsi" w:eastAsia="Times New Roman" w:hAnsiTheme="minorHAnsi" w:cs="Times New Roman"/>
          <w:b w:val="0"/>
          <w:u w:val="none"/>
          <w:lang w:eastAsia="cs-CZ"/>
        </w:rPr>
        <w:t>Sml</w:t>
      </w:r>
      <w:r w:rsidR="00D85C5B" w:rsidRPr="005641D5">
        <w:rPr>
          <w:rFonts w:asciiTheme="minorHAnsi" w:eastAsia="Times New Roman" w:hAnsiTheme="minorHAnsi"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240FC3" w:rsidRDefault="00D85C5B" w:rsidP="005641D5">
      <w:pPr>
        <w:overflowPunct w:val="0"/>
        <w:autoSpaceDE w:val="0"/>
        <w:autoSpaceDN w:val="0"/>
        <w:adjustRightInd w:val="0"/>
        <w:spacing w:after="0" w:line="276" w:lineRule="auto"/>
        <w:jc w:val="both"/>
        <w:textAlignment w:val="baseline"/>
        <w:rPr>
          <w:rFonts w:eastAsia="Times New Roman" w:cs="Times New Roman"/>
          <w:lang w:eastAsia="cs-CZ"/>
        </w:rPr>
      </w:pPr>
    </w:p>
    <w:p w14:paraId="51D3CE33" w14:textId="658DD75F" w:rsidR="00D85C5B"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240FC3">
        <w:rPr>
          <w:rFonts w:eastAsia="Times New Roman" w:cs="Times New Roman"/>
          <w:b/>
          <w:lang w:eastAsia="cs-CZ"/>
        </w:rPr>
        <w:t>Přílohy</w:t>
      </w:r>
      <w:r w:rsidR="00FE5E09">
        <w:rPr>
          <w:rFonts w:eastAsia="Times New Roman" w:cs="Times New Roman"/>
          <w:b/>
          <w:lang w:eastAsia="cs-CZ"/>
        </w:rPr>
        <w:t>:</w:t>
      </w:r>
    </w:p>
    <w:p w14:paraId="459A4A7A" w14:textId="66BCB5A6" w:rsidR="00D85C5B" w:rsidRPr="00240FC3"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5641D5">
        <w:rPr>
          <w:rFonts w:eastAsia="Times New Roman" w:cs="Times New Roman"/>
          <w:lang w:eastAsia="cs-CZ"/>
        </w:rPr>
        <w:t>příloha č. 1:</w:t>
      </w:r>
      <w:r w:rsidRPr="005641D5">
        <w:rPr>
          <w:rFonts w:eastAsia="Times New Roman" w:cs="Times New Roman"/>
          <w:lang w:eastAsia="cs-CZ"/>
        </w:rPr>
        <w:tab/>
        <w:t>specifikace předmětu koupě</w:t>
      </w:r>
    </w:p>
    <w:p w14:paraId="46621F99" w14:textId="416D927E" w:rsidR="00CC1601" w:rsidRPr="005641D5"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5641D5">
        <w:rPr>
          <w:rFonts w:eastAsia="Times New Roman" w:cs="Times New Roman"/>
          <w:lang w:eastAsia="cs-CZ"/>
        </w:rPr>
        <w:t>příloha č. 2:</w:t>
      </w:r>
      <w:r w:rsidRPr="005641D5">
        <w:rPr>
          <w:rFonts w:eastAsia="Times New Roman" w:cs="Times New Roman"/>
          <w:lang w:eastAsia="cs-CZ"/>
        </w:rPr>
        <w:tab/>
        <w:t>oceněný položkový rozpočet</w:t>
      </w:r>
    </w:p>
    <w:p w14:paraId="5AA8F32C" w14:textId="77777777" w:rsidR="00C82434" w:rsidRPr="00240FC3" w:rsidRDefault="00033414" w:rsidP="00C82434">
      <w:pPr>
        <w:overflowPunct w:val="0"/>
        <w:autoSpaceDE w:val="0"/>
        <w:autoSpaceDN w:val="0"/>
        <w:adjustRightInd w:val="0"/>
        <w:spacing w:after="0" w:line="240" w:lineRule="auto"/>
        <w:contextualSpacing/>
        <w:textAlignment w:val="baseline"/>
        <w:rPr>
          <w:rFonts w:eastAsia="Times New Roman" w:cs="Times New Roman"/>
          <w:lang w:eastAsia="cs-CZ"/>
        </w:rPr>
      </w:pPr>
      <w:r w:rsidRPr="005641D5">
        <w:rPr>
          <w:rFonts w:eastAsia="Times New Roman" w:cs="Times New Roman"/>
          <w:lang w:eastAsia="cs-CZ"/>
        </w:rPr>
        <w:t xml:space="preserve">příloha č. 3: </w:t>
      </w:r>
      <w:r w:rsidRPr="005641D5">
        <w:rPr>
          <w:rFonts w:eastAsia="Times New Roman" w:cs="Times New Roman"/>
          <w:lang w:eastAsia="cs-CZ"/>
        </w:rPr>
        <w:tab/>
      </w:r>
      <w:r w:rsidR="00C82434" w:rsidRPr="00240FC3">
        <w:rPr>
          <w:rFonts w:eastAsia="Times New Roman" w:cs="Times New Roman"/>
          <w:lang w:eastAsia="cs-CZ"/>
        </w:rPr>
        <w:t>obchodní podmínky</w:t>
      </w:r>
    </w:p>
    <w:p w14:paraId="1E85D0A7" w14:textId="77777777" w:rsidR="00C82434" w:rsidRPr="00240FC3" w:rsidRDefault="00C82434" w:rsidP="00C82434">
      <w:pPr>
        <w:spacing w:after="0" w:line="276" w:lineRule="auto"/>
        <w:ind w:left="1410" w:hanging="1410"/>
        <w:rPr>
          <w:rFonts w:eastAsia="Times New Roman" w:cs="Times New Roman"/>
          <w:highlight w:val="green"/>
          <w:lang w:eastAsia="cs-CZ"/>
        </w:rPr>
      </w:pPr>
      <w:r w:rsidRPr="00240FC3">
        <w:rPr>
          <w:rFonts w:eastAsia="Times New Roman" w:cs="Times New Roman"/>
          <w:highlight w:val="green"/>
          <w:lang w:eastAsia="cs-CZ"/>
        </w:rPr>
        <w:t>příloha č. 4:</w:t>
      </w:r>
      <w:r w:rsidRPr="00240FC3">
        <w:rPr>
          <w:rFonts w:eastAsia="Times New Roman" w:cs="Times New Roman"/>
          <w:highlight w:val="green"/>
          <w:lang w:eastAsia="cs-CZ"/>
        </w:rPr>
        <w:tab/>
        <w:t>seznam poddodavatelů (pouze v případě, že se budou podílet viz. bod 7.1. – jinak vymazat)</w:t>
      </w:r>
    </w:p>
    <w:p w14:paraId="0EA25F34" w14:textId="77777777" w:rsidR="00C82434" w:rsidRPr="00240FC3" w:rsidRDefault="00C82434" w:rsidP="00C82434">
      <w:pPr>
        <w:spacing w:after="0" w:line="276" w:lineRule="auto"/>
        <w:ind w:left="1410" w:hanging="1410"/>
        <w:rPr>
          <w:rFonts w:eastAsia="Times New Roman" w:cs="Times New Roman"/>
          <w:lang w:eastAsia="cs-CZ"/>
        </w:rPr>
      </w:pPr>
      <w:r w:rsidRPr="00240FC3">
        <w:rPr>
          <w:rFonts w:eastAsia="Times New Roman" w:cs="Times New Roman"/>
          <w:highlight w:val="green"/>
          <w:lang w:eastAsia="cs-CZ"/>
        </w:rPr>
        <w:t xml:space="preserve">příloha č. 5: </w:t>
      </w:r>
      <w:r w:rsidRPr="00240FC3">
        <w:rPr>
          <w:rFonts w:eastAsia="Times New Roman" w:cs="Times New Roman"/>
          <w:highlight w:val="green"/>
          <w:lang w:eastAsia="cs-CZ"/>
        </w:rPr>
        <w:tab/>
        <w:t>plná moc (pouze v případě zastoupení prodávajícího osobou na základě plné moci – jinak vymazat)</w:t>
      </w:r>
    </w:p>
    <w:p w14:paraId="062AFAC7" w14:textId="77777777" w:rsidR="00C82434" w:rsidRPr="00293BC5" w:rsidRDefault="00C82434" w:rsidP="00C82434">
      <w:pPr>
        <w:spacing w:after="0" w:line="276" w:lineRule="auto"/>
        <w:ind w:left="1410" w:hanging="1410"/>
        <w:rPr>
          <w:rFonts w:asciiTheme="majorHAnsi" w:hAnsiTheme="majorHAnsi"/>
        </w:rPr>
      </w:pPr>
    </w:p>
    <w:p w14:paraId="60889F4C" w14:textId="15DA773B" w:rsidR="00C82434" w:rsidRPr="00293BC5" w:rsidRDefault="00C82434" w:rsidP="00C82434">
      <w:pPr>
        <w:spacing w:after="0" w:line="276" w:lineRule="auto"/>
        <w:rPr>
          <w:rFonts w:asciiTheme="majorHAnsi" w:hAnsiTheme="majorHAnsi"/>
        </w:rPr>
      </w:pPr>
      <w:r w:rsidRPr="00512498">
        <w:rPr>
          <w:rFonts w:asciiTheme="majorHAnsi" w:hAnsiTheme="majorHAnsi"/>
        </w:rPr>
        <w:t xml:space="preserve">V Ústí nad Labem </w:t>
      </w:r>
      <w:r w:rsidRPr="005641D5">
        <w:rPr>
          <w:rFonts w:asciiTheme="majorHAnsi" w:hAnsiTheme="majorHAnsi"/>
          <w:highlight w:val="green"/>
        </w:rPr>
        <w:t>dne…………………………</w:t>
      </w:r>
      <w:r w:rsidRPr="005641D5">
        <w:rPr>
          <w:rFonts w:asciiTheme="majorHAnsi" w:hAnsiTheme="majorHAnsi"/>
          <w:highlight w:val="green"/>
        </w:rPr>
        <w:tab/>
      </w:r>
      <w:r w:rsidRPr="005641D5">
        <w:rPr>
          <w:rFonts w:asciiTheme="majorHAnsi" w:hAnsiTheme="majorHAnsi"/>
          <w:highlight w:val="green"/>
        </w:rPr>
        <w:tab/>
      </w:r>
      <w:r w:rsidRPr="005641D5">
        <w:rPr>
          <w:rFonts w:asciiTheme="majorHAnsi" w:hAnsiTheme="majorHAnsi"/>
          <w:highlight w:val="green"/>
        </w:rPr>
        <w:tab/>
        <w:t>V……………</w:t>
      </w:r>
      <w:r w:rsidR="00512498" w:rsidRPr="008551B3">
        <w:rPr>
          <w:rFonts w:asciiTheme="majorHAnsi" w:hAnsiTheme="majorHAnsi"/>
          <w:highlight w:val="green"/>
        </w:rPr>
        <w:t>……</w:t>
      </w:r>
      <w:r w:rsidRPr="005641D5">
        <w:rPr>
          <w:rFonts w:asciiTheme="majorHAnsi" w:hAnsiTheme="majorHAnsi"/>
          <w:highlight w:val="green"/>
        </w:rPr>
        <w:t>dne……………………</w:t>
      </w:r>
    </w:p>
    <w:p w14:paraId="05D95CB5" w14:textId="77777777" w:rsidR="00C82434" w:rsidRPr="00293BC5" w:rsidRDefault="00C82434" w:rsidP="00C82434">
      <w:pPr>
        <w:spacing w:after="0" w:line="276" w:lineRule="auto"/>
        <w:rPr>
          <w:rFonts w:asciiTheme="majorHAnsi" w:hAnsiTheme="majorHAnsi"/>
        </w:rPr>
      </w:pPr>
    </w:p>
    <w:p w14:paraId="7EC644C5" w14:textId="7547D811" w:rsidR="00C82434" w:rsidRDefault="00C82434" w:rsidP="00C82434">
      <w:pPr>
        <w:spacing w:after="0" w:line="276" w:lineRule="auto"/>
        <w:rPr>
          <w:rFonts w:asciiTheme="majorHAnsi" w:hAnsiTheme="majorHAnsi"/>
        </w:rPr>
      </w:pPr>
    </w:p>
    <w:p w14:paraId="616B9C26" w14:textId="77777777" w:rsidR="00512498" w:rsidRPr="00293BC5" w:rsidRDefault="00512498" w:rsidP="00C82434">
      <w:pPr>
        <w:spacing w:after="0" w:line="276" w:lineRule="auto"/>
        <w:rPr>
          <w:rFonts w:asciiTheme="majorHAnsi" w:hAnsiTheme="majorHAnsi"/>
        </w:rPr>
      </w:pPr>
    </w:p>
    <w:p w14:paraId="1749428A" w14:textId="77777777" w:rsidR="00C82434" w:rsidRPr="00293BC5" w:rsidRDefault="00C82434" w:rsidP="00C82434">
      <w:pPr>
        <w:spacing w:after="0" w:line="276" w:lineRule="auto"/>
        <w:rPr>
          <w:rFonts w:asciiTheme="majorHAnsi" w:hAnsiTheme="majorHAnsi"/>
        </w:rPr>
      </w:pPr>
      <w:r w:rsidRPr="00293BC5">
        <w:rPr>
          <w:rFonts w:asciiTheme="majorHAnsi" w:hAnsiTheme="majorHAnsi"/>
        </w:rPr>
        <w:t>……………………………………………………………</w:t>
      </w:r>
      <w:r w:rsidRPr="00293BC5">
        <w:rPr>
          <w:rFonts w:asciiTheme="majorHAnsi" w:hAnsiTheme="majorHAnsi"/>
        </w:rPr>
        <w:tab/>
      </w:r>
      <w:r w:rsidRPr="00293BC5">
        <w:rPr>
          <w:rFonts w:asciiTheme="majorHAnsi" w:hAnsiTheme="majorHAnsi"/>
        </w:rPr>
        <w:tab/>
      </w:r>
      <w:r w:rsidRPr="00293BC5">
        <w:rPr>
          <w:rFonts w:asciiTheme="majorHAnsi" w:hAnsiTheme="majorHAnsi"/>
        </w:rPr>
        <w:tab/>
        <w:t>…………………………………………………</w:t>
      </w:r>
      <w:r w:rsidRPr="00293BC5">
        <w:rPr>
          <w:rFonts w:asciiTheme="majorHAnsi" w:hAnsiTheme="majorHAnsi"/>
        </w:rPr>
        <w:tab/>
      </w:r>
      <w:r w:rsidRPr="00293BC5">
        <w:rPr>
          <w:rFonts w:asciiTheme="majorHAnsi" w:hAnsiTheme="majorHAnsi"/>
        </w:rPr>
        <w:tab/>
      </w:r>
    </w:p>
    <w:p w14:paraId="708A5D1B" w14:textId="7E3DA816" w:rsidR="00C82434" w:rsidRDefault="00C82434" w:rsidP="00C82434">
      <w:pPr>
        <w:spacing w:after="0" w:line="276" w:lineRule="auto"/>
        <w:rPr>
          <w:b/>
          <w:noProof/>
        </w:rPr>
      </w:pPr>
      <w:r w:rsidRPr="00293BC5">
        <w:rPr>
          <w:b/>
          <w:noProof/>
        </w:rPr>
        <w:t>Za Kupujícího</w:t>
      </w:r>
      <w:r w:rsidRPr="00293BC5">
        <w:rPr>
          <w:b/>
          <w:noProof/>
        </w:rPr>
        <w:tab/>
      </w:r>
      <w:r w:rsidRPr="00293BC5">
        <w:rPr>
          <w:noProof/>
        </w:rPr>
        <w:tab/>
      </w:r>
      <w:r w:rsidRPr="00293BC5">
        <w:rPr>
          <w:noProof/>
        </w:rPr>
        <w:tab/>
      </w:r>
      <w:r w:rsidRPr="00293BC5">
        <w:rPr>
          <w:noProof/>
        </w:rPr>
        <w:tab/>
      </w:r>
      <w:r w:rsidRPr="00293BC5">
        <w:rPr>
          <w:noProof/>
        </w:rPr>
        <w:tab/>
      </w:r>
      <w:r w:rsidRPr="00293BC5">
        <w:rPr>
          <w:noProof/>
        </w:rPr>
        <w:tab/>
      </w:r>
      <w:r w:rsidRPr="00293BC5">
        <w:rPr>
          <w:b/>
          <w:noProof/>
        </w:rPr>
        <w:t>Za Prodávajícího</w:t>
      </w:r>
    </w:p>
    <w:p w14:paraId="1E664A02" w14:textId="77777777" w:rsidR="00C82434" w:rsidRPr="00293BC5" w:rsidRDefault="00C82434" w:rsidP="00C82434">
      <w:pPr>
        <w:spacing w:after="0" w:line="276" w:lineRule="auto"/>
        <w:rPr>
          <w:noProof/>
        </w:rPr>
      </w:pPr>
    </w:p>
    <w:p w14:paraId="0325935B" w14:textId="77777777" w:rsidR="00512498" w:rsidRDefault="00C82434" w:rsidP="00512498">
      <w:pPr>
        <w:spacing w:after="0" w:line="276" w:lineRule="auto"/>
        <w:rPr>
          <w:rFonts w:asciiTheme="majorHAnsi" w:hAnsiTheme="majorHAnsi"/>
          <w:b/>
          <w:noProof/>
        </w:rPr>
      </w:pPr>
      <w:r w:rsidRPr="00293BC5">
        <w:rPr>
          <w:b/>
          <w:noProof/>
        </w:rPr>
        <w:t>Ing. Martin Kašpar</w:t>
      </w:r>
      <w:r w:rsidRPr="00293BC5">
        <w:rPr>
          <w:noProof/>
        </w:rPr>
        <w:tab/>
      </w:r>
      <w:r w:rsidRPr="00293BC5">
        <w:rPr>
          <w:noProof/>
        </w:rPr>
        <w:tab/>
      </w:r>
      <w:r w:rsidRPr="00293BC5">
        <w:rPr>
          <w:noProof/>
        </w:rPr>
        <w:tab/>
      </w:r>
      <w:r w:rsidRPr="00293BC5">
        <w:rPr>
          <w:noProof/>
        </w:rPr>
        <w:tab/>
      </w:r>
      <w:r w:rsidRPr="00293BC5">
        <w:rPr>
          <w:noProof/>
        </w:rPr>
        <w:tab/>
      </w:r>
      <w:r w:rsidRPr="00293BC5">
        <w:rPr>
          <w:rFonts w:asciiTheme="majorHAnsi" w:hAnsiTheme="majorHAnsi"/>
          <w:b/>
          <w:noProof/>
          <w:highlight w:val="green"/>
        </w:rPr>
        <w:t>[</w:t>
      </w:r>
      <w:r w:rsidRPr="00293BC5">
        <w:rPr>
          <w:rFonts w:asciiTheme="majorHAnsi" w:hAnsiTheme="majorHAnsi"/>
          <w:b/>
          <w:i/>
          <w:iCs/>
          <w:noProof/>
          <w:highlight w:val="green"/>
        </w:rPr>
        <w:t>DOPLNÍ PRODÁVAJÍCÍ</w:t>
      </w:r>
      <w:r w:rsidRPr="00293BC5">
        <w:rPr>
          <w:rFonts w:asciiTheme="majorHAnsi" w:hAnsiTheme="majorHAnsi"/>
          <w:b/>
          <w:noProof/>
          <w:highlight w:val="green"/>
        </w:rPr>
        <w:t>]</w:t>
      </w:r>
    </w:p>
    <w:p w14:paraId="5AFCEC52" w14:textId="0AC566B7" w:rsidR="00C82434" w:rsidRPr="00A349F7" w:rsidDel="00AE1DBA" w:rsidRDefault="00C82434" w:rsidP="005641D5">
      <w:pPr>
        <w:spacing w:after="0" w:line="276" w:lineRule="auto"/>
        <w:rPr>
          <w:del w:id="0" w:author="Koštířová Lenka" w:date="2022-08-05T10:09:00Z"/>
          <w:rFonts w:eastAsia="Calibri" w:cs="Times New Roman"/>
          <w:sz w:val="16"/>
          <w:szCs w:val="16"/>
        </w:rPr>
      </w:pPr>
      <w:r w:rsidRPr="00293BC5">
        <w:rPr>
          <w:noProof/>
        </w:rPr>
        <w:t>ředitel Oblastního ředitelství Ústí nad Labem</w:t>
      </w:r>
      <w:r w:rsidRPr="00293BC5">
        <w:rPr>
          <w:noProof/>
        </w:rPr>
        <w:tab/>
      </w:r>
      <w:r w:rsidRPr="00293BC5">
        <w:rPr>
          <w:noProof/>
        </w:rPr>
        <w:tab/>
      </w:r>
      <w:r w:rsidRPr="005641D5">
        <w:rPr>
          <w:noProof/>
          <w:highlight w:val="green"/>
        </w:rPr>
        <w:t>…………………………………………………</w:t>
      </w:r>
      <w:r w:rsidRPr="00293BC5">
        <w:rPr>
          <w:noProof/>
        </w:rPr>
        <w:t xml:space="preserve">                                                              Správa železnic, státní organizace</w:t>
      </w:r>
      <w:r w:rsidRPr="00293BC5">
        <w:rPr>
          <w:noProof/>
        </w:rPr>
        <w:tab/>
      </w:r>
      <w:r w:rsidR="008551B3">
        <w:rPr>
          <w:noProof/>
        </w:rPr>
        <w:tab/>
      </w:r>
      <w:r w:rsidR="008551B3">
        <w:rPr>
          <w:noProof/>
        </w:rPr>
        <w:tab/>
      </w:r>
      <w:r w:rsidR="008551B3" w:rsidRPr="005641D5">
        <w:rPr>
          <w:noProof/>
          <w:highlight w:val="green"/>
        </w:rPr>
        <w:t>…………………………………………………</w:t>
      </w:r>
      <w:del w:id="1" w:author="Koštířová Lenka" w:date="2022-08-05T10:09:00Z">
        <w:r w:rsidR="008551B3" w:rsidRPr="00293BC5" w:rsidDel="00AE1DBA">
          <w:rPr>
            <w:noProof/>
          </w:rPr>
          <w:delText xml:space="preserve">                           </w:delText>
        </w:r>
      </w:del>
    </w:p>
    <w:p w14:paraId="1942CC3A" w14:textId="227AD507" w:rsidR="00A349F7" w:rsidRPr="00A349F7" w:rsidRDefault="00A349F7" w:rsidP="00AE1DBA">
      <w:pPr>
        <w:spacing w:after="0" w:line="276" w:lineRule="auto"/>
        <w:rPr>
          <w:rFonts w:eastAsia="Calibri" w:cs="Times New Roman"/>
          <w:sz w:val="16"/>
          <w:szCs w:val="16"/>
        </w:rPr>
        <w:pPrChange w:id="2" w:author="Koštířová Lenka" w:date="2022-08-05T10:09:00Z">
          <w:pPr>
            <w:overflowPunct w:val="0"/>
            <w:autoSpaceDE w:val="0"/>
            <w:autoSpaceDN w:val="0"/>
            <w:adjustRightInd w:val="0"/>
            <w:spacing w:after="0" w:line="240" w:lineRule="auto"/>
            <w:contextualSpacing/>
            <w:textAlignment w:val="baseline"/>
          </w:pPr>
        </w:pPrChange>
      </w:pPr>
    </w:p>
    <w:sectPr w:rsidR="00A349F7" w:rsidRPr="00A349F7"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278B2" w14:textId="77777777" w:rsidR="008D6B46" w:rsidRDefault="008D6B46" w:rsidP="00962258">
      <w:pPr>
        <w:spacing w:after="0" w:line="240" w:lineRule="auto"/>
      </w:pPr>
      <w:r>
        <w:separator/>
      </w:r>
    </w:p>
  </w:endnote>
  <w:endnote w:type="continuationSeparator" w:id="0">
    <w:p w14:paraId="22D64688" w14:textId="77777777" w:rsidR="008D6B46" w:rsidRDefault="008D6B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09C1CE15" w14:textId="77777777" w:rsidR="00C82434" w:rsidRDefault="00C82434" w:rsidP="00C82434">
          <w:pPr>
            <w:pStyle w:val="Zpat"/>
          </w:pPr>
          <w:r>
            <w:t>Oblastní ředitelství Ústí nad Labem</w:t>
          </w:r>
        </w:p>
        <w:p w14:paraId="6B0BB818" w14:textId="77777777" w:rsidR="00C82434" w:rsidRDefault="00C82434" w:rsidP="00C82434">
          <w:pPr>
            <w:pStyle w:val="Zpat"/>
          </w:pPr>
          <w:r>
            <w:t>Železničářská 1386/31</w:t>
          </w:r>
        </w:p>
        <w:p w14:paraId="08C54210" w14:textId="3BA260F6" w:rsidR="001813BF" w:rsidRDefault="00C82434" w:rsidP="00C82434">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67D63" w14:textId="77777777" w:rsidR="008D6B46" w:rsidRDefault="008D6B46" w:rsidP="00962258">
      <w:pPr>
        <w:spacing w:after="0" w:line="240" w:lineRule="auto"/>
      </w:pPr>
      <w:r>
        <w:separator/>
      </w:r>
    </w:p>
  </w:footnote>
  <w:footnote w:type="continuationSeparator" w:id="0">
    <w:p w14:paraId="7C90B213" w14:textId="77777777" w:rsidR="008D6B46" w:rsidRDefault="008D6B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91E45F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7794EC0"/>
    <w:multiLevelType w:val="multilevel"/>
    <w:tmpl w:val="82BE3952"/>
    <w:lvl w:ilvl="0">
      <w:start w:val="1"/>
      <w:numFmt w:val="decimal"/>
      <w:pStyle w:val="Nadpis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5"/>
  </w:num>
  <w:num w:numId="4">
    <w:abstractNumId w:val="11"/>
  </w:num>
  <w:num w:numId="5">
    <w:abstractNumId w:val="7"/>
  </w:num>
  <w:num w:numId="6">
    <w:abstractNumId w:val="6"/>
  </w:num>
  <w:num w:numId="7">
    <w:abstractNumId w:val="8"/>
  </w:num>
  <w:num w:numId="8">
    <w:abstractNumId w:val="10"/>
  </w:num>
  <w:num w:numId="9">
    <w:abstractNumId w:val="12"/>
  </w:num>
  <w:num w:numId="10">
    <w:abstractNumId w:val="9"/>
  </w:num>
  <w:num w:numId="11">
    <w:abstractNumId w:val="7"/>
  </w:num>
  <w:num w:numId="12">
    <w:abstractNumId w:val="3"/>
  </w:num>
  <w:num w:numId="13">
    <w:abstractNumId w:val="7"/>
  </w:num>
  <w:num w:numId="14">
    <w:abstractNumId w:val="7"/>
  </w:num>
  <w:num w:numId="15">
    <w:abstractNumId w:val="7"/>
  </w:num>
  <w:num w:numId="16">
    <w:abstractNumId w:val="7"/>
  </w:num>
  <w:num w:numId="17">
    <w:abstractNumId w:val="2"/>
  </w:num>
  <w:num w:numId="18">
    <w:abstractNumId w:val="7"/>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štířová Lenka">
    <w15:presenceInfo w15:providerId="AD" w15:userId="S-1-5-21-3656830906-3839017365-80349702-216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17EF"/>
    <w:rsid w:val="00033414"/>
    <w:rsid w:val="00054D01"/>
    <w:rsid w:val="00065284"/>
    <w:rsid w:val="00072C1E"/>
    <w:rsid w:val="00092B31"/>
    <w:rsid w:val="000C5DA0"/>
    <w:rsid w:val="000D1379"/>
    <w:rsid w:val="000D4601"/>
    <w:rsid w:val="000E23A7"/>
    <w:rsid w:val="000E4F4B"/>
    <w:rsid w:val="000F674A"/>
    <w:rsid w:val="0010693F"/>
    <w:rsid w:val="00111360"/>
    <w:rsid w:val="00114472"/>
    <w:rsid w:val="001550BC"/>
    <w:rsid w:val="001605B9"/>
    <w:rsid w:val="0016249B"/>
    <w:rsid w:val="00164A12"/>
    <w:rsid w:val="00170EC5"/>
    <w:rsid w:val="001747C1"/>
    <w:rsid w:val="00176797"/>
    <w:rsid w:val="001813BF"/>
    <w:rsid w:val="00184743"/>
    <w:rsid w:val="001861B8"/>
    <w:rsid w:val="001A3602"/>
    <w:rsid w:val="001B540F"/>
    <w:rsid w:val="001C22E7"/>
    <w:rsid w:val="001C4874"/>
    <w:rsid w:val="001E62F8"/>
    <w:rsid w:val="00203507"/>
    <w:rsid w:val="00203BA9"/>
    <w:rsid w:val="00207DF5"/>
    <w:rsid w:val="00237EFE"/>
    <w:rsid w:val="00240FC3"/>
    <w:rsid w:val="00280E07"/>
    <w:rsid w:val="00287059"/>
    <w:rsid w:val="002A5E9C"/>
    <w:rsid w:val="002A77EB"/>
    <w:rsid w:val="002B20CA"/>
    <w:rsid w:val="002B378D"/>
    <w:rsid w:val="002C31BF"/>
    <w:rsid w:val="002C400D"/>
    <w:rsid w:val="002D08B1"/>
    <w:rsid w:val="002E0CD7"/>
    <w:rsid w:val="003119BE"/>
    <w:rsid w:val="00317167"/>
    <w:rsid w:val="00322681"/>
    <w:rsid w:val="003330E9"/>
    <w:rsid w:val="00341DCF"/>
    <w:rsid w:val="00346E96"/>
    <w:rsid w:val="00357BC6"/>
    <w:rsid w:val="00385A72"/>
    <w:rsid w:val="003956C6"/>
    <w:rsid w:val="003A63EE"/>
    <w:rsid w:val="003A7A56"/>
    <w:rsid w:val="003B39EC"/>
    <w:rsid w:val="003C0B5F"/>
    <w:rsid w:val="003D06BE"/>
    <w:rsid w:val="0041746F"/>
    <w:rsid w:val="0043728F"/>
    <w:rsid w:val="00441430"/>
    <w:rsid w:val="00441A7A"/>
    <w:rsid w:val="00450F07"/>
    <w:rsid w:val="00453CD3"/>
    <w:rsid w:val="00460660"/>
    <w:rsid w:val="004624A6"/>
    <w:rsid w:val="00462DDE"/>
    <w:rsid w:val="00483C85"/>
    <w:rsid w:val="00486107"/>
    <w:rsid w:val="00491827"/>
    <w:rsid w:val="00493B1B"/>
    <w:rsid w:val="004B348C"/>
    <w:rsid w:val="004C3FD2"/>
    <w:rsid w:val="004C4399"/>
    <w:rsid w:val="004C787C"/>
    <w:rsid w:val="004E143C"/>
    <w:rsid w:val="004E19DE"/>
    <w:rsid w:val="004E3A53"/>
    <w:rsid w:val="004F4B9B"/>
    <w:rsid w:val="00505366"/>
    <w:rsid w:val="00511AB9"/>
    <w:rsid w:val="00512498"/>
    <w:rsid w:val="00523EA7"/>
    <w:rsid w:val="00553375"/>
    <w:rsid w:val="005641D5"/>
    <w:rsid w:val="005736B7"/>
    <w:rsid w:val="00575E5A"/>
    <w:rsid w:val="00580581"/>
    <w:rsid w:val="005935C5"/>
    <w:rsid w:val="00593AE5"/>
    <w:rsid w:val="00597D00"/>
    <w:rsid w:val="005B76DD"/>
    <w:rsid w:val="005D5624"/>
    <w:rsid w:val="005D7514"/>
    <w:rsid w:val="005D77DE"/>
    <w:rsid w:val="005F1404"/>
    <w:rsid w:val="005F294E"/>
    <w:rsid w:val="005F2CA1"/>
    <w:rsid w:val="0061068E"/>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10723"/>
    <w:rsid w:val="00723ED1"/>
    <w:rsid w:val="00730859"/>
    <w:rsid w:val="00743525"/>
    <w:rsid w:val="0074484D"/>
    <w:rsid w:val="007576A4"/>
    <w:rsid w:val="0076286B"/>
    <w:rsid w:val="00766846"/>
    <w:rsid w:val="0077261C"/>
    <w:rsid w:val="0077673A"/>
    <w:rsid w:val="007846E1"/>
    <w:rsid w:val="00791AC7"/>
    <w:rsid w:val="007A0AB5"/>
    <w:rsid w:val="007A0C04"/>
    <w:rsid w:val="007B4B2B"/>
    <w:rsid w:val="007B570C"/>
    <w:rsid w:val="007C589B"/>
    <w:rsid w:val="007C6215"/>
    <w:rsid w:val="007D37B0"/>
    <w:rsid w:val="007E165D"/>
    <w:rsid w:val="007E4A6E"/>
    <w:rsid w:val="007F56A7"/>
    <w:rsid w:val="007F5EC4"/>
    <w:rsid w:val="00807DD0"/>
    <w:rsid w:val="00823FBB"/>
    <w:rsid w:val="008551B3"/>
    <w:rsid w:val="008659F3"/>
    <w:rsid w:val="00886D4B"/>
    <w:rsid w:val="00895406"/>
    <w:rsid w:val="008A3568"/>
    <w:rsid w:val="008B1447"/>
    <w:rsid w:val="008D03B9"/>
    <w:rsid w:val="008D6B46"/>
    <w:rsid w:val="008F18D6"/>
    <w:rsid w:val="00904780"/>
    <w:rsid w:val="009146AF"/>
    <w:rsid w:val="00922385"/>
    <w:rsid w:val="009223DF"/>
    <w:rsid w:val="00923E73"/>
    <w:rsid w:val="00926B03"/>
    <w:rsid w:val="00926EA5"/>
    <w:rsid w:val="00936091"/>
    <w:rsid w:val="00940D8A"/>
    <w:rsid w:val="009461FB"/>
    <w:rsid w:val="00962258"/>
    <w:rsid w:val="009678B7"/>
    <w:rsid w:val="009768EC"/>
    <w:rsid w:val="009833E1"/>
    <w:rsid w:val="009900CE"/>
    <w:rsid w:val="009911D5"/>
    <w:rsid w:val="00992D9C"/>
    <w:rsid w:val="00996CB8"/>
    <w:rsid w:val="009B14A9"/>
    <w:rsid w:val="009B2E97"/>
    <w:rsid w:val="009D5BC0"/>
    <w:rsid w:val="009E07F4"/>
    <w:rsid w:val="009F392E"/>
    <w:rsid w:val="00A2018D"/>
    <w:rsid w:val="00A24EC2"/>
    <w:rsid w:val="00A33BB9"/>
    <w:rsid w:val="00A349F7"/>
    <w:rsid w:val="00A453A2"/>
    <w:rsid w:val="00A606A7"/>
    <w:rsid w:val="00A6177B"/>
    <w:rsid w:val="00A66136"/>
    <w:rsid w:val="00A7781A"/>
    <w:rsid w:val="00A83990"/>
    <w:rsid w:val="00A87725"/>
    <w:rsid w:val="00A91C7A"/>
    <w:rsid w:val="00A96888"/>
    <w:rsid w:val="00AA4CBB"/>
    <w:rsid w:val="00AA52E0"/>
    <w:rsid w:val="00AA65FA"/>
    <w:rsid w:val="00AA7351"/>
    <w:rsid w:val="00AD056F"/>
    <w:rsid w:val="00AD6731"/>
    <w:rsid w:val="00AE1DBA"/>
    <w:rsid w:val="00B03CF9"/>
    <w:rsid w:val="00B15D0D"/>
    <w:rsid w:val="00B25AED"/>
    <w:rsid w:val="00B5307B"/>
    <w:rsid w:val="00B56FC3"/>
    <w:rsid w:val="00B75EE1"/>
    <w:rsid w:val="00B77481"/>
    <w:rsid w:val="00B84692"/>
    <w:rsid w:val="00B8518B"/>
    <w:rsid w:val="00BC51D3"/>
    <w:rsid w:val="00BD32CD"/>
    <w:rsid w:val="00BD7E91"/>
    <w:rsid w:val="00C007FC"/>
    <w:rsid w:val="00C02D0A"/>
    <w:rsid w:val="00C03A6E"/>
    <w:rsid w:val="00C03A71"/>
    <w:rsid w:val="00C14266"/>
    <w:rsid w:val="00C227D3"/>
    <w:rsid w:val="00C24C30"/>
    <w:rsid w:val="00C3718B"/>
    <w:rsid w:val="00C44F6A"/>
    <w:rsid w:val="00C47AE3"/>
    <w:rsid w:val="00C63CB5"/>
    <w:rsid w:val="00C81F5F"/>
    <w:rsid w:val="00C82434"/>
    <w:rsid w:val="00C82BF5"/>
    <w:rsid w:val="00CA4013"/>
    <w:rsid w:val="00CB3AD5"/>
    <w:rsid w:val="00CC1601"/>
    <w:rsid w:val="00CD16B7"/>
    <w:rsid w:val="00CD1FC4"/>
    <w:rsid w:val="00CE7733"/>
    <w:rsid w:val="00CF44A0"/>
    <w:rsid w:val="00CF51DB"/>
    <w:rsid w:val="00D043A4"/>
    <w:rsid w:val="00D126E0"/>
    <w:rsid w:val="00D21061"/>
    <w:rsid w:val="00D24C92"/>
    <w:rsid w:val="00D36EA8"/>
    <w:rsid w:val="00D37801"/>
    <w:rsid w:val="00D4108E"/>
    <w:rsid w:val="00D6163D"/>
    <w:rsid w:val="00D6524B"/>
    <w:rsid w:val="00D77DE5"/>
    <w:rsid w:val="00D831A3"/>
    <w:rsid w:val="00D85C5B"/>
    <w:rsid w:val="00DC41AD"/>
    <w:rsid w:val="00DC75F3"/>
    <w:rsid w:val="00DD46F3"/>
    <w:rsid w:val="00DE56F2"/>
    <w:rsid w:val="00DF116D"/>
    <w:rsid w:val="00E17FE7"/>
    <w:rsid w:val="00E568EC"/>
    <w:rsid w:val="00E7068E"/>
    <w:rsid w:val="00E967DA"/>
    <w:rsid w:val="00EA1DA7"/>
    <w:rsid w:val="00EB104F"/>
    <w:rsid w:val="00ED14BD"/>
    <w:rsid w:val="00F010DC"/>
    <w:rsid w:val="00F02E2E"/>
    <w:rsid w:val="00F0533E"/>
    <w:rsid w:val="00F1048D"/>
    <w:rsid w:val="00F12DEC"/>
    <w:rsid w:val="00F1715C"/>
    <w:rsid w:val="00F2033E"/>
    <w:rsid w:val="00F20995"/>
    <w:rsid w:val="00F30576"/>
    <w:rsid w:val="00F310F8"/>
    <w:rsid w:val="00F35939"/>
    <w:rsid w:val="00F45607"/>
    <w:rsid w:val="00F63543"/>
    <w:rsid w:val="00F659EB"/>
    <w:rsid w:val="00F86BA6"/>
    <w:rsid w:val="00FB5045"/>
    <w:rsid w:val="00FC6389"/>
    <w:rsid w:val="00FD56DD"/>
    <w:rsid w:val="00FE5E09"/>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18"/>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character" w:styleId="Nevyeenzmnka">
    <w:name w:val="Unresolved Mention"/>
    <w:basedOn w:val="Standardnpsmoodstavce"/>
    <w:uiPriority w:val="99"/>
    <w:semiHidden/>
    <w:unhideWhenUsed/>
    <w:rsid w:val="00CF44A0"/>
    <w:rPr>
      <w:color w:val="605E5C"/>
      <w:shd w:val="clear" w:color="auto" w:fill="E1DFDD"/>
    </w:rPr>
  </w:style>
  <w:style w:type="character" w:customStyle="1" w:styleId="Text1-1Char">
    <w:name w:val="_Text_1-1 Char"/>
    <w:basedOn w:val="Standardnpsmoodstavce"/>
    <w:link w:val="Text1-1"/>
    <w:locked/>
    <w:rsid w:val="00A2018D"/>
  </w:style>
  <w:style w:type="paragraph" w:customStyle="1" w:styleId="Text1-1">
    <w:name w:val="_Text_1-1"/>
    <w:basedOn w:val="Normln"/>
    <w:link w:val="Text1-1Char"/>
    <w:rsid w:val="00A2018D"/>
    <w:pPr>
      <w:numPr>
        <w:ilvl w:val="1"/>
        <w:numId w:val="19"/>
      </w:numPr>
      <w:spacing w:after="120"/>
      <w:jc w:val="both"/>
    </w:pPr>
  </w:style>
  <w:style w:type="paragraph" w:customStyle="1" w:styleId="Nadpis1-1">
    <w:name w:val="_Nadpis_1-1"/>
    <w:basedOn w:val="Odstavecseseznamem"/>
    <w:next w:val="Normln"/>
    <w:qFormat/>
    <w:rsid w:val="00A2018D"/>
    <w:pPr>
      <w:keepNext/>
      <w:numPr>
        <w:numId w:val="19"/>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link w:val="Text1-2Char"/>
    <w:qFormat/>
    <w:rsid w:val="00A2018D"/>
    <w:pPr>
      <w:numPr>
        <w:ilvl w:val="2"/>
      </w:numPr>
    </w:pPr>
  </w:style>
  <w:style w:type="character" w:customStyle="1" w:styleId="Text1-2Char">
    <w:name w:val="_Text_1-2 Char"/>
    <w:basedOn w:val="Text1-1Char"/>
    <w:link w:val="Text1-2"/>
    <w:locked/>
    <w:rsid w:val="00A20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47024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recek@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CD2554B-4DCA-4FCB-AB42-425B16401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2384</Words>
  <Characters>14071</Characters>
  <Application>Microsoft Office Word</Application>
  <DocSecurity>0</DocSecurity>
  <Lines>117</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Koštířová Lenka</cp:lastModifiedBy>
  <cp:revision>16</cp:revision>
  <cp:lastPrinted>2017-11-28T17:18:00Z</cp:lastPrinted>
  <dcterms:created xsi:type="dcterms:W3CDTF">2022-07-29T09:56:00Z</dcterms:created>
  <dcterms:modified xsi:type="dcterms:W3CDTF">2022-08-05T08:09:00Z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